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5500E" w14:textId="194205A3" w:rsidR="008C37FB" w:rsidRPr="00704C8B" w:rsidRDefault="008C37FB" w:rsidP="00226D28">
      <w:pPr>
        <w:pStyle w:val="Pieddepage"/>
        <w:spacing w:after="120"/>
        <w:rPr>
          <w:rFonts w:ascii="Calibri" w:hAnsi="Calibri" w:cs="Calibri"/>
          <w:color w:val="4F81BD" w:themeColor="accent1"/>
          <w:szCs w:val="22"/>
        </w:rPr>
      </w:pPr>
    </w:p>
    <w:p w14:paraId="59FCFC08" w14:textId="77777777" w:rsidR="008C37FB" w:rsidRPr="00704C8B" w:rsidRDefault="008C37FB" w:rsidP="00226D28">
      <w:pPr>
        <w:spacing w:after="120"/>
        <w:rPr>
          <w:rFonts w:ascii="Calibri" w:hAnsi="Calibri" w:cs="Calibri"/>
          <w:color w:val="4F81BD" w:themeColor="accent1"/>
          <w:szCs w:val="22"/>
        </w:rPr>
      </w:pPr>
    </w:p>
    <w:p w14:paraId="595D9BAB" w14:textId="77777777" w:rsidR="00E077EC" w:rsidRPr="00704C8B" w:rsidRDefault="00E077EC" w:rsidP="00226D28">
      <w:pPr>
        <w:spacing w:after="120"/>
        <w:rPr>
          <w:rFonts w:ascii="Calibri" w:hAnsi="Calibri" w:cs="Calibri"/>
          <w:color w:val="4F81BD" w:themeColor="accent1"/>
          <w:szCs w:val="22"/>
        </w:rPr>
      </w:pPr>
    </w:p>
    <w:p w14:paraId="7729C403" w14:textId="77777777" w:rsidR="00E077EC" w:rsidRPr="00704C8B" w:rsidRDefault="00E077EC" w:rsidP="00226D28">
      <w:pPr>
        <w:spacing w:after="120"/>
        <w:rPr>
          <w:rFonts w:ascii="Calibri" w:hAnsi="Calibri" w:cs="Calibri"/>
          <w:color w:val="4F81BD" w:themeColor="accent1"/>
          <w:szCs w:val="22"/>
        </w:rPr>
      </w:pPr>
    </w:p>
    <w:p w14:paraId="417668EC" w14:textId="77777777" w:rsidR="0084136E" w:rsidRPr="00704C8B" w:rsidRDefault="0084136E" w:rsidP="00226D28">
      <w:pPr>
        <w:spacing w:after="120"/>
        <w:rPr>
          <w:rFonts w:ascii="Calibri" w:hAnsi="Calibri" w:cs="Calibri"/>
          <w:color w:val="4F81BD" w:themeColor="accent1"/>
          <w:szCs w:val="22"/>
        </w:rPr>
      </w:pPr>
    </w:p>
    <w:p w14:paraId="76A3FE12" w14:textId="77777777" w:rsidR="0084136E" w:rsidRPr="00704C8B" w:rsidRDefault="0084136E" w:rsidP="00226D28">
      <w:pPr>
        <w:spacing w:after="120"/>
        <w:rPr>
          <w:rFonts w:ascii="Calibri" w:hAnsi="Calibri" w:cs="Calibri"/>
          <w:color w:val="4F81BD" w:themeColor="accent1"/>
          <w:szCs w:val="22"/>
        </w:rPr>
      </w:pPr>
    </w:p>
    <w:p w14:paraId="0C56FEAA" w14:textId="77777777" w:rsidR="0084136E" w:rsidRPr="00704C8B" w:rsidRDefault="0084136E" w:rsidP="00226D28">
      <w:pPr>
        <w:spacing w:after="120"/>
        <w:rPr>
          <w:rFonts w:ascii="Calibri" w:hAnsi="Calibri" w:cs="Calibri"/>
          <w:color w:val="4F81BD" w:themeColor="accent1"/>
          <w:szCs w:val="22"/>
        </w:rPr>
      </w:pPr>
    </w:p>
    <w:p w14:paraId="007478A2" w14:textId="77777777" w:rsidR="0084136E" w:rsidRPr="00704C8B" w:rsidRDefault="0084136E" w:rsidP="00226D28">
      <w:pPr>
        <w:spacing w:after="120"/>
        <w:rPr>
          <w:rFonts w:ascii="Calibri" w:hAnsi="Calibri" w:cs="Calibri"/>
          <w:color w:val="4F81BD" w:themeColor="accent1"/>
          <w:szCs w:val="22"/>
        </w:rPr>
      </w:pPr>
    </w:p>
    <w:p w14:paraId="0F448D29" w14:textId="76222BC3" w:rsidR="008C37FB" w:rsidRPr="00704C8B" w:rsidRDefault="008B180B" w:rsidP="00226D28">
      <w:pPr>
        <w:spacing w:after="120" w:line="276" w:lineRule="auto"/>
        <w:jc w:val="center"/>
        <w:rPr>
          <w:rFonts w:ascii="Calibri" w:hAnsi="Calibri" w:cs="Calibri"/>
          <w:b/>
          <w:bCs/>
          <w:color w:val="4F81BD" w:themeColor="accent1"/>
          <w:kern w:val="24"/>
          <w:szCs w:val="22"/>
        </w:rPr>
      </w:pPr>
      <w:r w:rsidRPr="00704C8B">
        <w:rPr>
          <w:rFonts w:ascii="Calibri" w:hAnsi="Calibri" w:cs="Calibri"/>
          <w:b/>
          <w:bCs/>
          <w:noProof/>
          <w:color w:val="4F81BD" w:themeColor="accent1"/>
          <w:kern w:val="24"/>
          <w:szCs w:val="22"/>
          <w:lang w:eastAsia="fr-FR"/>
        </w:rPr>
        <w:drawing>
          <wp:inline distT="0" distB="0" distL="0" distR="0" wp14:anchorId="1DB14EFC" wp14:editId="6296C828">
            <wp:extent cx="2853055" cy="847725"/>
            <wp:effectExtent l="0" t="0" r="4445" b="9525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E81B1C" w14:textId="77777777" w:rsidR="004D014D" w:rsidRPr="00704C8B" w:rsidRDefault="004D014D" w:rsidP="00903B86">
      <w:pPr>
        <w:spacing w:after="120" w:line="276" w:lineRule="auto"/>
        <w:jc w:val="center"/>
        <w:rPr>
          <w:rFonts w:ascii="Calibri" w:hAnsi="Calibri" w:cs="Calibri"/>
          <w:b/>
          <w:bCs/>
          <w:color w:val="4F81BD" w:themeColor="accent1"/>
          <w:kern w:val="24"/>
          <w:szCs w:val="22"/>
        </w:rPr>
      </w:pPr>
    </w:p>
    <w:p w14:paraId="0A64F5E0" w14:textId="77777777" w:rsidR="0084136E" w:rsidRPr="00704C8B" w:rsidRDefault="0084136E" w:rsidP="00903B86">
      <w:pPr>
        <w:spacing w:after="120" w:line="276" w:lineRule="auto"/>
        <w:jc w:val="center"/>
        <w:rPr>
          <w:rFonts w:ascii="Calibri" w:hAnsi="Calibri" w:cs="Calibri"/>
          <w:b/>
          <w:bCs/>
          <w:color w:val="4F81BD" w:themeColor="accent1"/>
          <w:kern w:val="24"/>
          <w:szCs w:val="22"/>
        </w:rPr>
      </w:pPr>
    </w:p>
    <w:p w14:paraId="5E39555C" w14:textId="4D89EC93" w:rsidR="004D014D" w:rsidRPr="00704C8B" w:rsidRDefault="004D014D" w:rsidP="00903B86">
      <w:pPr>
        <w:spacing w:after="120"/>
        <w:jc w:val="center"/>
        <w:rPr>
          <w:rFonts w:ascii="Calibri" w:hAnsi="Calibri" w:cs="Calibri"/>
          <w:b/>
          <w:szCs w:val="22"/>
        </w:rPr>
      </w:pPr>
      <w:r w:rsidRPr="00704C8B">
        <w:rPr>
          <w:rFonts w:ascii="Calibri" w:hAnsi="Calibri" w:cs="Calibri"/>
          <w:b/>
          <w:szCs w:val="22"/>
        </w:rPr>
        <w:t>ETABLISSEMENT PUBLIC DU MUSEE DU LOUVRE</w:t>
      </w:r>
    </w:p>
    <w:p w14:paraId="3F459E5E" w14:textId="6CD94341" w:rsidR="007921EE" w:rsidRPr="00704C8B" w:rsidRDefault="007921EE" w:rsidP="00903B86">
      <w:pPr>
        <w:spacing w:after="120"/>
        <w:jc w:val="center"/>
        <w:rPr>
          <w:rFonts w:ascii="Calibri" w:hAnsi="Calibri" w:cs="Calibri"/>
          <w:b/>
          <w:szCs w:val="22"/>
        </w:rPr>
      </w:pPr>
    </w:p>
    <w:p w14:paraId="65F5FCE9" w14:textId="77777777" w:rsidR="007921EE" w:rsidRPr="00704C8B" w:rsidRDefault="007921EE" w:rsidP="00903B86">
      <w:pPr>
        <w:spacing w:after="120"/>
        <w:jc w:val="center"/>
        <w:rPr>
          <w:rFonts w:ascii="Calibri" w:hAnsi="Calibri" w:cs="Calibri"/>
          <w:b/>
          <w:szCs w:val="22"/>
        </w:rPr>
      </w:pPr>
    </w:p>
    <w:p w14:paraId="588C9318" w14:textId="77777777" w:rsidR="00A44BA5" w:rsidRPr="00704C8B" w:rsidRDefault="00A44BA5" w:rsidP="00A44B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caps/>
          <w:szCs w:val="22"/>
        </w:rPr>
      </w:pPr>
      <w:r w:rsidRPr="00704C8B">
        <w:rPr>
          <w:rFonts w:ascii="Calibri" w:hAnsi="Calibri" w:cs="Calibri"/>
          <w:b/>
          <w:bCs/>
          <w:caps/>
          <w:szCs w:val="22"/>
        </w:rPr>
        <w:t>DIRECTION DU PATRIMOINE ARCHITECTURAL ET DES JARDINS</w:t>
      </w:r>
    </w:p>
    <w:p w14:paraId="23F3F668" w14:textId="77777777" w:rsidR="00F678EB" w:rsidRPr="00704C8B" w:rsidRDefault="00F678EB" w:rsidP="00F678EB">
      <w:pPr>
        <w:jc w:val="center"/>
        <w:rPr>
          <w:rFonts w:ascii="Calibri" w:hAnsi="Calibri" w:cs="Calibri"/>
          <w:b/>
          <w:szCs w:val="22"/>
        </w:rPr>
      </w:pPr>
    </w:p>
    <w:p w14:paraId="6140C2D4" w14:textId="77777777" w:rsidR="0084136E" w:rsidRPr="00704C8B" w:rsidRDefault="0084136E" w:rsidP="00F678EB">
      <w:pPr>
        <w:jc w:val="center"/>
        <w:rPr>
          <w:rFonts w:ascii="Calibri" w:hAnsi="Calibri" w:cs="Calibri"/>
          <w:b/>
          <w:szCs w:val="22"/>
        </w:rPr>
      </w:pPr>
    </w:p>
    <w:p w14:paraId="70355A81" w14:textId="093AA612" w:rsidR="00F678EB" w:rsidRPr="00704C8B" w:rsidDel="007921EE" w:rsidRDefault="00A44BA5" w:rsidP="00F678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del w:id="0" w:author="Alex CANTIN" w:date="2025-06-12T10:43:00Z"/>
          <w:rFonts w:ascii="Calibri" w:hAnsi="Calibri" w:cs="Calibri"/>
          <w:b/>
          <w:caps/>
          <w:szCs w:val="22"/>
        </w:rPr>
      </w:pPr>
      <w:r w:rsidRPr="00704C8B">
        <w:rPr>
          <w:rFonts w:ascii="Calibri" w:hAnsi="Calibri" w:cs="Calibri"/>
          <w:b/>
          <w:caps/>
          <w:szCs w:val="22"/>
        </w:rPr>
        <w:t xml:space="preserve">Marché de PRESTATIONS DE services relatif à </w:t>
      </w:r>
      <w:r w:rsidR="00990A38" w:rsidRPr="00704C8B">
        <w:rPr>
          <w:rFonts w:ascii="Calibri" w:hAnsi="Calibri" w:cs="Calibri"/>
          <w:b/>
          <w:caps/>
          <w:szCs w:val="22"/>
        </w:rPr>
        <w:t>L’ENTRETIEN ET</w:t>
      </w:r>
      <w:r w:rsidRPr="00704C8B">
        <w:rPr>
          <w:rFonts w:ascii="Calibri" w:hAnsi="Calibri" w:cs="Calibri"/>
          <w:b/>
          <w:caps/>
          <w:szCs w:val="22"/>
        </w:rPr>
        <w:t xml:space="preserve"> maintenance des instal</w:t>
      </w:r>
      <w:r w:rsidR="008A6FF6" w:rsidRPr="00704C8B">
        <w:rPr>
          <w:rFonts w:ascii="Calibri" w:hAnsi="Calibri" w:cs="Calibri"/>
          <w:b/>
          <w:caps/>
          <w:szCs w:val="22"/>
        </w:rPr>
        <w:t>lations de sûreté</w:t>
      </w:r>
      <w:del w:id="1" w:author="Alex CANTIN" w:date="2025-06-12T10:43:00Z">
        <w:r w:rsidR="00F678EB" w:rsidRPr="00704C8B" w:rsidDel="007921EE">
          <w:rPr>
            <w:rFonts w:ascii="Calibri" w:hAnsi="Calibri" w:cs="Calibri"/>
            <w:b/>
            <w:caps/>
            <w:szCs w:val="22"/>
          </w:rPr>
          <w:delText xml:space="preserve">Marché n° </w:delText>
        </w:r>
      </w:del>
    </w:p>
    <w:p w14:paraId="49DE015F" w14:textId="77777777" w:rsidR="00F678EB" w:rsidRPr="00704C8B" w:rsidRDefault="00F678EB" w:rsidP="00F678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caps/>
          <w:szCs w:val="22"/>
        </w:rPr>
      </w:pPr>
    </w:p>
    <w:p w14:paraId="64E772C0" w14:textId="77777777" w:rsidR="00F678EB" w:rsidRPr="00704C8B" w:rsidRDefault="00F678EB" w:rsidP="00F678EB">
      <w:pPr>
        <w:jc w:val="center"/>
        <w:rPr>
          <w:rFonts w:ascii="Calibri" w:hAnsi="Calibri" w:cs="Calibri"/>
          <w:b/>
          <w:szCs w:val="22"/>
        </w:rPr>
      </w:pPr>
    </w:p>
    <w:p w14:paraId="1E2A1667" w14:textId="77777777" w:rsidR="0084136E" w:rsidRPr="00704C8B" w:rsidRDefault="0084136E" w:rsidP="00F678EB">
      <w:pPr>
        <w:jc w:val="center"/>
        <w:rPr>
          <w:rFonts w:ascii="Calibri" w:hAnsi="Calibri" w:cs="Calibri"/>
          <w:b/>
          <w:szCs w:val="22"/>
        </w:rPr>
      </w:pPr>
    </w:p>
    <w:p w14:paraId="4FAA4169" w14:textId="77777777" w:rsidR="0084136E" w:rsidRPr="00704C8B" w:rsidRDefault="0084136E" w:rsidP="00F678EB">
      <w:pPr>
        <w:jc w:val="center"/>
        <w:rPr>
          <w:rFonts w:ascii="Calibri" w:hAnsi="Calibri" w:cs="Calibri"/>
          <w:b/>
          <w:szCs w:val="22"/>
        </w:rPr>
      </w:pPr>
    </w:p>
    <w:p w14:paraId="519C4ABC" w14:textId="77777777" w:rsidR="00F678EB" w:rsidRPr="00704C8B" w:rsidRDefault="00F678EB" w:rsidP="00F678EB">
      <w:pPr>
        <w:jc w:val="center"/>
        <w:rPr>
          <w:rFonts w:ascii="Calibri" w:hAnsi="Calibri" w:cs="Calibri"/>
          <w:b/>
          <w:szCs w:val="22"/>
        </w:rPr>
      </w:pPr>
    </w:p>
    <w:p w14:paraId="3E51C013" w14:textId="10C47C80" w:rsidR="00F678EB" w:rsidRPr="00704C8B" w:rsidRDefault="007921EE" w:rsidP="00F678EB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Cs w:val="22"/>
        </w:rPr>
      </w:pPr>
      <w:r w:rsidRPr="00704C8B">
        <w:rPr>
          <w:rFonts w:ascii="Calibri" w:hAnsi="Calibri" w:cs="Calibri"/>
          <w:b/>
          <w:bCs/>
          <w:szCs w:val="22"/>
        </w:rPr>
        <w:t xml:space="preserve">Annexe 21 – </w:t>
      </w:r>
      <w:r w:rsidR="00D74AA2" w:rsidRPr="00704C8B">
        <w:rPr>
          <w:rFonts w:ascii="Calibri" w:hAnsi="Calibri" w:cs="Calibri"/>
          <w:b/>
          <w:bCs/>
          <w:szCs w:val="22"/>
        </w:rPr>
        <w:t>Q</w:t>
      </w:r>
      <w:r w:rsidRPr="00704C8B">
        <w:rPr>
          <w:rFonts w:ascii="Calibri" w:hAnsi="Calibri" w:cs="Calibri"/>
          <w:b/>
          <w:bCs/>
          <w:szCs w:val="22"/>
        </w:rPr>
        <w:t>uelques chiffres</w:t>
      </w:r>
      <w:r w:rsidR="00D74AA2" w:rsidRPr="00704C8B">
        <w:rPr>
          <w:rFonts w:ascii="Calibri" w:hAnsi="Calibri" w:cs="Calibri"/>
          <w:b/>
          <w:bCs/>
          <w:szCs w:val="22"/>
        </w:rPr>
        <w:t xml:space="preserve"> à titre indicatif</w:t>
      </w:r>
    </w:p>
    <w:p w14:paraId="61426AF2" w14:textId="77777777" w:rsidR="00F678EB" w:rsidRPr="00704C8B" w:rsidRDefault="00F678EB" w:rsidP="00F678EB">
      <w:pPr>
        <w:rPr>
          <w:rFonts w:ascii="Calibri" w:hAnsi="Calibri" w:cs="Calibri"/>
          <w:szCs w:val="22"/>
        </w:rPr>
      </w:pPr>
    </w:p>
    <w:p w14:paraId="4C0DC225" w14:textId="77777777" w:rsidR="008C37FB" w:rsidRPr="00704C8B" w:rsidRDefault="008C37FB" w:rsidP="00226D28">
      <w:pPr>
        <w:spacing w:after="120" w:line="276" w:lineRule="auto"/>
        <w:jc w:val="center"/>
        <w:rPr>
          <w:rFonts w:ascii="Calibri" w:eastAsia="Calibri" w:hAnsi="Calibri" w:cs="Calibri"/>
          <w:b/>
          <w:szCs w:val="22"/>
        </w:rPr>
      </w:pPr>
    </w:p>
    <w:p w14:paraId="46DDE56D" w14:textId="77777777" w:rsidR="008C37FB" w:rsidRPr="00704C8B" w:rsidRDefault="008C37FB" w:rsidP="00226D28">
      <w:pPr>
        <w:spacing w:after="120"/>
        <w:jc w:val="center"/>
        <w:rPr>
          <w:rFonts w:ascii="Calibri" w:hAnsi="Calibri" w:cs="Calibri"/>
          <w:szCs w:val="22"/>
        </w:rPr>
      </w:pPr>
    </w:p>
    <w:p w14:paraId="49B75439" w14:textId="77777777" w:rsidR="00B6082D" w:rsidRPr="00704C8B" w:rsidRDefault="00B6082D">
      <w:pPr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br w:type="page"/>
      </w:r>
    </w:p>
    <w:p w14:paraId="442A2E7C" w14:textId="5BD962C4" w:rsidR="009555F4" w:rsidRPr="00704C8B" w:rsidRDefault="009555F4">
      <w:pPr>
        <w:jc w:val="left"/>
        <w:rPr>
          <w:rFonts w:ascii="Calibri" w:hAnsi="Calibri" w:cs="Calibri"/>
          <w:szCs w:val="22"/>
        </w:rPr>
      </w:pPr>
    </w:p>
    <w:p w14:paraId="21462BB5" w14:textId="77777777" w:rsidR="004D014D" w:rsidRPr="00704C8B" w:rsidRDefault="004D014D" w:rsidP="00903B86">
      <w:pPr>
        <w:spacing w:after="120"/>
        <w:jc w:val="left"/>
        <w:rPr>
          <w:rFonts w:ascii="Calibri" w:hAnsi="Calibri" w:cs="Calibri"/>
          <w:szCs w:val="22"/>
        </w:rPr>
      </w:pPr>
    </w:p>
    <w:p w14:paraId="3C53A5AB" w14:textId="70076902" w:rsidR="007921EE" w:rsidRPr="00704C8B" w:rsidRDefault="007921EE" w:rsidP="007921EE">
      <w:pPr>
        <w:jc w:val="left"/>
        <w:rPr>
          <w:rFonts w:ascii="Calibri" w:hAnsi="Calibri" w:cs="Calibri"/>
        </w:rPr>
      </w:pPr>
    </w:p>
    <w:p w14:paraId="67547466" w14:textId="2E0264DE" w:rsidR="007921EE" w:rsidRPr="00704C8B" w:rsidRDefault="007921EE" w:rsidP="007921EE">
      <w:pPr>
        <w:jc w:val="left"/>
        <w:rPr>
          <w:rFonts w:ascii="Calibri" w:hAnsi="Calibri" w:cs="Calibri"/>
        </w:rPr>
      </w:pPr>
    </w:p>
    <w:p w14:paraId="27C5458D" w14:textId="69A67986" w:rsidR="00D74AA2" w:rsidRPr="00704C8B" w:rsidRDefault="00D74AA2" w:rsidP="00D74AA2">
      <w:pPr>
        <w:rPr>
          <w:rFonts w:ascii="Calibri" w:hAnsi="Calibri" w:cs="Calibri"/>
          <w:b/>
          <w:bCs/>
          <w:szCs w:val="22"/>
        </w:rPr>
      </w:pPr>
      <w:r w:rsidRPr="00704C8B">
        <w:rPr>
          <w:rFonts w:ascii="Calibri" w:hAnsi="Calibri" w:cs="Calibri"/>
          <w:b/>
          <w:bCs/>
          <w:szCs w:val="22"/>
        </w:rPr>
        <w:t>Interventions via demande de la Vigie Technique</w:t>
      </w:r>
    </w:p>
    <w:p w14:paraId="7E3C4E8C" w14:textId="193D339E" w:rsidR="00D74AA2" w:rsidRPr="00704C8B" w:rsidRDefault="00D74AA2" w:rsidP="00D74AA2">
      <w:pPr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2100 correctifs urgent</w:t>
      </w:r>
      <w:r w:rsidR="00704C8B">
        <w:rPr>
          <w:rFonts w:ascii="Calibri" w:hAnsi="Calibri" w:cs="Calibri"/>
          <w:szCs w:val="22"/>
        </w:rPr>
        <w:t>s</w:t>
      </w:r>
      <w:r w:rsidRPr="00704C8B">
        <w:rPr>
          <w:rFonts w:ascii="Calibri" w:hAnsi="Calibri" w:cs="Calibri"/>
          <w:szCs w:val="22"/>
        </w:rPr>
        <w:t>/an</w:t>
      </w:r>
    </w:p>
    <w:p w14:paraId="573ED8DC" w14:textId="21124B09" w:rsidR="00D74AA2" w:rsidRPr="00704C8B" w:rsidRDefault="00D74AA2" w:rsidP="00D74AA2">
      <w:pPr>
        <w:rPr>
          <w:rFonts w:ascii="Calibri" w:hAnsi="Calibri" w:cs="Calibri"/>
          <w:szCs w:val="22"/>
        </w:rPr>
      </w:pPr>
    </w:p>
    <w:p w14:paraId="55D56D50" w14:textId="53D27CE6" w:rsidR="00D74AA2" w:rsidRPr="00704C8B" w:rsidRDefault="00D74AA2" w:rsidP="00D74AA2">
      <w:pPr>
        <w:rPr>
          <w:rFonts w:ascii="Calibri" w:hAnsi="Calibri" w:cs="Calibri"/>
          <w:b/>
          <w:bCs/>
          <w:szCs w:val="22"/>
        </w:rPr>
      </w:pPr>
      <w:r w:rsidRPr="00704C8B">
        <w:rPr>
          <w:rFonts w:ascii="Calibri" w:hAnsi="Calibri" w:cs="Calibri"/>
          <w:b/>
          <w:bCs/>
          <w:szCs w:val="22"/>
        </w:rPr>
        <w:t xml:space="preserve">Locaux </w:t>
      </w:r>
      <w:proofErr w:type="spellStart"/>
      <w:r w:rsidRPr="00704C8B">
        <w:rPr>
          <w:rFonts w:ascii="Calibri" w:hAnsi="Calibri" w:cs="Calibri"/>
          <w:b/>
          <w:bCs/>
          <w:szCs w:val="22"/>
        </w:rPr>
        <w:t>Tehniques</w:t>
      </w:r>
      <w:proofErr w:type="spellEnd"/>
    </w:p>
    <w:p w14:paraId="6A9E5C00" w14:textId="4D0E7871" w:rsidR="00D74AA2" w:rsidRPr="00704C8B" w:rsidRDefault="00D74AA2" w:rsidP="00D74AA2">
      <w:pPr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38 LT-PR sûreté</w:t>
      </w:r>
    </w:p>
    <w:p w14:paraId="3F2F6EAD" w14:textId="77777777" w:rsidR="00D74AA2" w:rsidRPr="00704C8B" w:rsidRDefault="00D74AA2" w:rsidP="00D74AA2">
      <w:pPr>
        <w:rPr>
          <w:rFonts w:ascii="Calibri" w:hAnsi="Calibri" w:cs="Calibri"/>
          <w:szCs w:val="22"/>
        </w:rPr>
      </w:pPr>
    </w:p>
    <w:p w14:paraId="48FED1A6" w14:textId="581F2E6C" w:rsidR="00D74AA2" w:rsidRPr="00704C8B" w:rsidRDefault="00D74AA2" w:rsidP="00D74AA2">
      <w:pPr>
        <w:rPr>
          <w:rFonts w:ascii="Calibri" w:hAnsi="Calibri" w:cs="Calibri"/>
          <w:b/>
          <w:bCs/>
          <w:szCs w:val="22"/>
        </w:rPr>
      </w:pPr>
      <w:r w:rsidRPr="00704C8B">
        <w:rPr>
          <w:rFonts w:ascii="Calibri" w:hAnsi="Calibri" w:cs="Calibri"/>
          <w:b/>
          <w:bCs/>
          <w:szCs w:val="22"/>
        </w:rPr>
        <w:t>Réserves</w:t>
      </w:r>
    </w:p>
    <w:p w14:paraId="583C5D37" w14:textId="12B8721F" w:rsidR="00D74AA2" w:rsidRPr="00704C8B" w:rsidRDefault="00D74AA2" w:rsidP="00D74AA2">
      <w:pPr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46 réserves d’œuvres d’art</w:t>
      </w:r>
    </w:p>
    <w:p w14:paraId="6D480FC5" w14:textId="77777777" w:rsidR="00D74AA2" w:rsidRPr="00704C8B" w:rsidRDefault="00D74AA2" w:rsidP="00D74AA2">
      <w:pPr>
        <w:rPr>
          <w:rFonts w:ascii="Calibri" w:hAnsi="Calibri" w:cs="Calibri"/>
          <w:szCs w:val="22"/>
        </w:rPr>
      </w:pPr>
    </w:p>
    <w:p w14:paraId="538AE678" w14:textId="5F130548" w:rsidR="00D74AA2" w:rsidRPr="00704C8B" w:rsidRDefault="00D74AA2" w:rsidP="00D74AA2">
      <w:pPr>
        <w:rPr>
          <w:rFonts w:ascii="Calibri" w:hAnsi="Calibri" w:cs="Calibri"/>
          <w:b/>
          <w:bCs/>
          <w:szCs w:val="22"/>
        </w:rPr>
      </w:pPr>
      <w:r w:rsidRPr="00704C8B">
        <w:rPr>
          <w:rFonts w:ascii="Calibri" w:hAnsi="Calibri" w:cs="Calibri"/>
          <w:b/>
          <w:bCs/>
          <w:szCs w:val="22"/>
        </w:rPr>
        <w:t>Gammes de maintenance</w:t>
      </w:r>
    </w:p>
    <w:p w14:paraId="1ED0F26E" w14:textId="2E9D9BF1" w:rsidR="00D74AA2" w:rsidRPr="00704C8B" w:rsidRDefault="00D74AA2" w:rsidP="00D74AA2">
      <w:pPr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 xml:space="preserve">123 gammes de maintenance préventive </w:t>
      </w:r>
    </w:p>
    <w:p w14:paraId="6F742FFC" w14:textId="5761C2AB" w:rsidR="00704C8B" w:rsidRPr="00704C8B" w:rsidRDefault="00704C8B" w:rsidP="00D74AA2">
      <w:pPr>
        <w:rPr>
          <w:rFonts w:ascii="Calibri" w:hAnsi="Calibri" w:cs="Calibri"/>
          <w:szCs w:val="22"/>
        </w:rPr>
      </w:pPr>
    </w:p>
    <w:p w14:paraId="5C75F828" w14:textId="334A1A82" w:rsidR="00704C8B" w:rsidRPr="00704C8B" w:rsidRDefault="00704C8B" w:rsidP="00D74AA2">
      <w:pPr>
        <w:rPr>
          <w:rFonts w:ascii="Calibri" w:hAnsi="Calibri" w:cs="Calibri"/>
          <w:b/>
          <w:bCs/>
          <w:szCs w:val="22"/>
        </w:rPr>
      </w:pPr>
      <w:r w:rsidRPr="00704C8B">
        <w:rPr>
          <w:rFonts w:ascii="Calibri" w:hAnsi="Calibri" w:cs="Calibri"/>
          <w:b/>
          <w:bCs/>
          <w:szCs w:val="22"/>
        </w:rPr>
        <w:t>GMAO</w:t>
      </w:r>
    </w:p>
    <w:p w14:paraId="3CE7C3EB" w14:textId="14500A6F" w:rsidR="00704C8B" w:rsidRPr="00704C8B" w:rsidRDefault="00704C8B" w:rsidP="00D74AA2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6000 actifs en base de données</w:t>
      </w:r>
    </w:p>
    <w:p w14:paraId="7818F0BB" w14:textId="4D008534" w:rsidR="00D74AA2" w:rsidRPr="00704C8B" w:rsidRDefault="00D74AA2" w:rsidP="00D74AA2">
      <w:pPr>
        <w:rPr>
          <w:rFonts w:ascii="Calibri" w:hAnsi="Calibri" w:cs="Calibri"/>
          <w:szCs w:val="22"/>
        </w:rPr>
      </w:pPr>
    </w:p>
    <w:p w14:paraId="6030A35D" w14:textId="77777777" w:rsidR="00301F5F" w:rsidRDefault="00D74AA2" w:rsidP="00D74AA2">
      <w:pPr>
        <w:rPr>
          <w:rFonts w:ascii="Calibri" w:hAnsi="Calibri" w:cs="Calibri"/>
          <w:b/>
          <w:bCs/>
          <w:szCs w:val="22"/>
        </w:rPr>
      </w:pPr>
      <w:r w:rsidRPr="00704C8B">
        <w:rPr>
          <w:rFonts w:ascii="Calibri" w:hAnsi="Calibri" w:cs="Calibri"/>
          <w:b/>
          <w:bCs/>
          <w:szCs w:val="22"/>
        </w:rPr>
        <w:t>Astreintes</w:t>
      </w:r>
    </w:p>
    <w:p w14:paraId="50F12B92" w14:textId="1A5278F8" w:rsidR="00D74AA2" w:rsidRPr="00301F5F" w:rsidRDefault="00301F5F" w:rsidP="00D74AA2">
      <w:pPr>
        <w:rPr>
          <w:rFonts w:ascii="Calibri" w:hAnsi="Calibri" w:cs="Calibri"/>
          <w:b/>
          <w:bCs/>
          <w:szCs w:val="22"/>
        </w:rPr>
      </w:pPr>
      <w:r w:rsidRPr="00301F5F">
        <w:rPr>
          <w:rFonts w:ascii="Calibri" w:hAnsi="Calibri" w:cs="Calibri"/>
          <w:bCs/>
          <w:szCs w:val="22"/>
        </w:rPr>
        <w:t>30 déplacements en moyenne</w:t>
      </w:r>
      <w:r w:rsidR="00D74AA2" w:rsidRPr="00704C8B">
        <w:rPr>
          <w:rFonts w:ascii="Calibri" w:hAnsi="Calibri" w:cs="Calibri"/>
          <w:szCs w:val="22"/>
        </w:rPr>
        <w:t xml:space="preserve"> /an</w:t>
      </w:r>
      <w:r w:rsidR="00AA5884" w:rsidRPr="00704C8B">
        <w:rPr>
          <w:rFonts w:ascii="Calibri" w:hAnsi="Calibri" w:cs="Calibri"/>
          <w:szCs w:val="22"/>
        </w:rPr>
        <w:t xml:space="preserve"> </w:t>
      </w:r>
    </w:p>
    <w:p w14:paraId="46650958" w14:textId="2D244CF0" w:rsidR="00D74AA2" w:rsidRPr="00704C8B" w:rsidRDefault="00D74AA2" w:rsidP="00D74AA2">
      <w:pPr>
        <w:rPr>
          <w:rFonts w:ascii="Calibri" w:hAnsi="Calibri" w:cs="Calibri"/>
          <w:szCs w:val="22"/>
        </w:rPr>
      </w:pPr>
    </w:p>
    <w:p w14:paraId="41FE19F0" w14:textId="05DFC02D" w:rsidR="00D74AA2" w:rsidRPr="00704C8B" w:rsidRDefault="009E77E3" w:rsidP="00D74AA2">
      <w:pPr>
        <w:rPr>
          <w:rFonts w:ascii="Calibri" w:hAnsi="Calibri" w:cs="Calibri"/>
          <w:b/>
          <w:bCs/>
          <w:szCs w:val="22"/>
        </w:rPr>
      </w:pPr>
      <w:r w:rsidRPr="00704C8B">
        <w:rPr>
          <w:rFonts w:ascii="Calibri" w:hAnsi="Calibri" w:cs="Calibri"/>
          <w:b/>
          <w:bCs/>
          <w:szCs w:val="22"/>
        </w:rPr>
        <w:t xml:space="preserve">Réunions </w:t>
      </w:r>
      <w:proofErr w:type="gramStart"/>
      <w:r w:rsidRPr="00704C8B">
        <w:rPr>
          <w:rFonts w:ascii="Calibri" w:hAnsi="Calibri" w:cs="Calibri"/>
          <w:b/>
          <w:bCs/>
          <w:szCs w:val="22"/>
        </w:rPr>
        <w:t>(</w:t>
      </w:r>
      <w:r w:rsidR="00D74AA2" w:rsidRPr="00704C8B">
        <w:rPr>
          <w:rFonts w:ascii="Calibri" w:hAnsi="Calibri" w:cs="Calibri"/>
          <w:b/>
          <w:bCs/>
          <w:szCs w:val="22"/>
        </w:rPr>
        <w:t xml:space="preserve"> non</w:t>
      </w:r>
      <w:proofErr w:type="gramEnd"/>
      <w:r w:rsidR="00D74AA2" w:rsidRPr="00704C8B">
        <w:rPr>
          <w:rFonts w:ascii="Calibri" w:hAnsi="Calibri" w:cs="Calibri"/>
          <w:b/>
          <w:bCs/>
          <w:szCs w:val="22"/>
        </w:rPr>
        <w:t xml:space="preserve"> </w:t>
      </w:r>
      <w:r w:rsidRPr="00704C8B">
        <w:rPr>
          <w:rFonts w:ascii="Calibri" w:hAnsi="Calibri" w:cs="Calibri"/>
          <w:b/>
          <w:bCs/>
          <w:szCs w:val="22"/>
        </w:rPr>
        <w:t xml:space="preserve">exhaustive ) </w:t>
      </w:r>
    </w:p>
    <w:p w14:paraId="08004789" w14:textId="3C1BEC63" w:rsidR="00D74AA2" w:rsidRPr="00704C8B" w:rsidRDefault="00D74AA2" w:rsidP="00D74AA2">
      <w:pPr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Douze mensuelles</w:t>
      </w:r>
    </w:p>
    <w:p w14:paraId="4AAC5E43" w14:textId="333E4FB5" w:rsidR="00D74AA2" w:rsidRPr="00704C8B" w:rsidRDefault="00D74AA2" w:rsidP="00D74AA2">
      <w:pPr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Une réunion annuelle</w:t>
      </w:r>
    </w:p>
    <w:p w14:paraId="12656775" w14:textId="49845CB8" w:rsidR="00D74AA2" w:rsidRPr="00704C8B" w:rsidRDefault="00704C8B" w:rsidP="00D74AA2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Vingt-</w:t>
      </w:r>
      <w:proofErr w:type="gramStart"/>
      <w:r>
        <w:rPr>
          <w:rFonts w:ascii="Calibri" w:hAnsi="Calibri" w:cs="Calibri"/>
          <w:szCs w:val="22"/>
        </w:rPr>
        <w:t xml:space="preserve">quatre </w:t>
      </w:r>
      <w:r w:rsidR="00D74AA2" w:rsidRPr="00704C8B">
        <w:rPr>
          <w:rFonts w:ascii="Calibri" w:hAnsi="Calibri" w:cs="Calibri"/>
          <w:szCs w:val="22"/>
        </w:rPr>
        <w:t xml:space="preserve"> réunions</w:t>
      </w:r>
      <w:proofErr w:type="gramEnd"/>
      <w:r w:rsidR="00D74AA2" w:rsidRPr="00704C8B">
        <w:rPr>
          <w:rFonts w:ascii="Calibri" w:hAnsi="Calibri" w:cs="Calibri"/>
          <w:szCs w:val="22"/>
        </w:rPr>
        <w:t xml:space="preserve"> d’avancement de maintenance préventive</w:t>
      </w:r>
      <w:r>
        <w:rPr>
          <w:rFonts w:ascii="Calibri" w:hAnsi="Calibri" w:cs="Calibri"/>
          <w:szCs w:val="22"/>
        </w:rPr>
        <w:t xml:space="preserve"> / an</w:t>
      </w:r>
    </w:p>
    <w:p w14:paraId="5B7EE5B2" w14:textId="77777777" w:rsidR="00D74AA2" w:rsidRPr="00704C8B" w:rsidRDefault="00D74AA2" w:rsidP="00D74AA2">
      <w:pPr>
        <w:rPr>
          <w:rFonts w:ascii="Calibri" w:hAnsi="Calibri" w:cs="Calibri"/>
          <w:szCs w:val="22"/>
        </w:rPr>
      </w:pPr>
    </w:p>
    <w:p w14:paraId="5519C2BB" w14:textId="01497EF3" w:rsidR="00D74AA2" w:rsidRPr="00704C8B" w:rsidRDefault="009E77E3" w:rsidP="00D74AA2">
      <w:pPr>
        <w:rPr>
          <w:rFonts w:ascii="Calibri" w:hAnsi="Calibri" w:cs="Calibri"/>
          <w:b/>
          <w:bCs/>
          <w:szCs w:val="22"/>
        </w:rPr>
      </w:pPr>
      <w:r w:rsidRPr="00704C8B">
        <w:rPr>
          <w:rFonts w:ascii="Calibri" w:hAnsi="Calibri" w:cs="Calibri"/>
          <w:b/>
          <w:bCs/>
          <w:szCs w:val="22"/>
        </w:rPr>
        <w:t>Bornes Mobiles</w:t>
      </w:r>
    </w:p>
    <w:p w14:paraId="2CE45D22" w14:textId="7C7C84A2" w:rsidR="007921EE" w:rsidRPr="00704C8B" w:rsidRDefault="009E77E3" w:rsidP="007921EE">
      <w:pPr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 xml:space="preserve">Dix </w:t>
      </w:r>
      <w:bookmarkStart w:id="2" w:name="_GoBack"/>
      <w:bookmarkEnd w:id="2"/>
      <w:r w:rsidR="00D74AA2" w:rsidRPr="00704C8B">
        <w:rPr>
          <w:rFonts w:ascii="Calibri" w:hAnsi="Calibri" w:cs="Calibri"/>
          <w:szCs w:val="22"/>
        </w:rPr>
        <w:t xml:space="preserve">à </w:t>
      </w:r>
      <w:r w:rsidRPr="00704C8B">
        <w:rPr>
          <w:rFonts w:ascii="Calibri" w:hAnsi="Calibri" w:cs="Calibri"/>
          <w:szCs w:val="22"/>
        </w:rPr>
        <w:t xml:space="preserve">douze </w:t>
      </w:r>
      <w:r w:rsidR="00D74AA2" w:rsidRPr="00704C8B">
        <w:rPr>
          <w:rFonts w:ascii="Calibri" w:hAnsi="Calibri" w:cs="Calibri"/>
          <w:szCs w:val="22"/>
        </w:rPr>
        <w:t>demande</w:t>
      </w:r>
      <w:r w:rsidRPr="00704C8B">
        <w:rPr>
          <w:rFonts w:ascii="Calibri" w:hAnsi="Calibri" w:cs="Calibri"/>
          <w:szCs w:val="22"/>
        </w:rPr>
        <w:t>s</w:t>
      </w:r>
      <w:r w:rsidR="00D74AA2" w:rsidRPr="00704C8B">
        <w:rPr>
          <w:rFonts w:ascii="Calibri" w:hAnsi="Calibri" w:cs="Calibri"/>
          <w:szCs w:val="22"/>
        </w:rPr>
        <w:t xml:space="preserve"> de </w:t>
      </w:r>
      <w:r w:rsidRPr="00704C8B">
        <w:rPr>
          <w:rFonts w:ascii="Calibri" w:hAnsi="Calibri" w:cs="Calibri"/>
          <w:szCs w:val="22"/>
        </w:rPr>
        <w:t>déplacement</w:t>
      </w:r>
      <w:r w:rsidR="00D74AA2" w:rsidRPr="00704C8B">
        <w:rPr>
          <w:rFonts w:ascii="Calibri" w:hAnsi="Calibri" w:cs="Calibri"/>
          <w:szCs w:val="22"/>
        </w:rPr>
        <w:t xml:space="preserve"> de </w:t>
      </w:r>
      <w:r w:rsidR="00704C8B" w:rsidRPr="00704C8B">
        <w:rPr>
          <w:rFonts w:ascii="Calibri" w:hAnsi="Calibri" w:cs="Calibri"/>
          <w:szCs w:val="22"/>
        </w:rPr>
        <w:t>bornes</w:t>
      </w:r>
      <w:r w:rsidR="00D74AA2" w:rsidRPr="00704C8B">
        <w:rPr>
          <w:rFonts w:ascii="Calibri" w:hAnsi="Calibri" w:cs="Calibri"/>
          <w:szCs w:val="22"/>
        </w:rPr>
        <w:t xml:space="preserve"> mobiles /an</w:t>
      </w:r>
    </w:p>
    <w:p w14:paraId="5597D72E" w14:textId="78911273" w:rsidR="007921EE" w:rsidRPr="00704C8B" w:rsidRDefault="007921EE" w:rsidP="007921EE">
      <w:pPr>
        <w:jc w:val="left"/>
        <w:rPr>
          <w:rFonts w:ascii="Calibri" w:hAnsi="Calibri" w:cs="Calibri"/>
          <w:szCs w:val="22"/>
        </w:rPr>
      </w:pPr>
    </w:p>
    <w:p w14:paraId="707DC7ED" w14:textId="77777777" w:rsidR="00AA5884" w:rsidRPr="00704C8B" w:rsidRDefault="00AA5884" w:rsidP="007921EE">
      <w:pPr>
        <w:jc w:val="left"/>
        <w:rPr>
          <w:rFonts w:ascii="Calibri" w:hAnsi="Calibri" w:cs="Calibri"/>
          <w:szCs w:val="22"/>
        </w:rPr>
      </w:pPr>
    </w:p>
    <w:p w14:paraId="2C3915C4" w14:textId="77777777" w:rsidR="00D74AA2" w:rsidRPr="00704C8B" w:rsidRDefault="00D74AA2" w:rsidP="00D74AA2">
      <w:pPr>
        <w:pStyle w:val="Paragraphedeliste"/>
        <w:tabs>
          <w:tab w:val="left" w:pos="0"/>
        </w:tabs>
        <w:ind w:left="0"/>
        <w:rPr>
          <w:rFonts w:ascii="Calibri" w:hAnsi="Calibri" w:cs="Calibri"/>
          <w:szCs w:val="22"/>
          <w:u w:val="single"/>
        </w:rPr>
      </w:pPr>
      <w:r w:rsidRPr="00704C8B">
        <w:rPr>
          <w:rFonts w:ascii="Calibri" w:hAnsi="Calibri" w:cs="Calibri"/>
          <w:b/>
          <w:szCs w:val="22"/>
          <w:u w:val="single"/>
        </w:rPr>
        <w:t>Bases de données</w:t>
      </w:r>
    </w:p>
    <w:p w14:paraId="44871CAE" w14:textId="77777777" w:rsidR="00D74AA2" w:rsidRPr="00704C8B" w:rsidRDefault="00D74AA2" w:rsidP="00D74AA2">
      <w:pPr>
        <w:pStyle w:val="Paragraphedeliste"/>
        <w:ind w:left="2160"/>
        <w:rPr>
          <w:rFonts w:ascii="Calibri" w:hAnsi="Calibri" w:cs="Calibri"/>
          <w:szCs w:val="22"/>
        </w:rPr>
      </w:pPr>
    </w:p>
    <w:p w14:paraId="0E641096" w14:textId="0D854A43" w:rsidR="00D74AA2" w:rsidRPr="00704C8B" w:rsidRDefault="00D74AA2" w:rsidP="00D74AA2">
      <w:pPr>
        <w:pStyle w:val="Paragraphedeliste"/>
        <w:numPr>
          <w:ilvl w:val="1"/>
          <w:numId w:val="68"/>
        </w:numPr>
        <w:ind w:left="851" w:firstLine="0"/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 xml:space="preserve">Base de données contrôle </w:t>
      </w:r>
      <w:r w:rsidR="009E77E3" w:rsidRPr="00704C8B">
        <w:rPr>
          <w:rFonts w:ascii="Calibri" w:hAnsi="Calibri" w:cs="Calibri"/>
          <w:szCs w:val="22"/>
        </w:rPr>
        <w:t>d’accès centralisé</w:t>
      </w:r>
    </w:p>
    <w:p w14:paraId="2FDD0802" w14:textId="77777777" w:rsidR="00D74AA2" w:rsidRPr="00704C8B" w:rsidRDefault="00D74AA2" w:rsidP="00D74AA2">
      <w:pPr>
        <w:pStyle w:val="Paragraphedeliste"/>
        <w:numPr>
          <w:ilvl w:val="2"/>
          <w:numId w:val="68"/>
        </w:numPr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 xml:space="preserve"> 5 millions de lignes d’historiques par an</w:t>
      </w:r>
    </w:p>
    <w:p w14:paraId="4D89136F" w14:textId="77777777" w:rsidR="00D74AA2" w:rsidRPr="00704C8B" w:rsidRDefault="00D74AA2" w:rsidP="00D74AA2">
      <w:pPr>
        <w:pStyle w:val="Paragraphedeliste"/>
        <w:numPr>
          <w:ilvl w:val="2"/>
          <w:numId w:val="68"/>
        </w:numPr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250000 passages/mois sur le contrôle d’accès</w:t>
      </w:r>
    </w:p>
    <w:p w14:paraId="1EBB79F2" w14:textId="77777777" w:rsidR="00D74AA2" w:rsidRPr="00704C8B" w:rsidRDefault="00D74AA2" w:rsidP="00D74AA2">
      <w:pPr>
        <w:pStyle w:val="Paragraphedeliste"/>
        <w:numPr>
          <w:ilvl w:val="2"/>
          <w:numId w:val="68"/>
        </w:numPr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26000 fiches personnes</w:t>
      </w:r>
    </w:p>
    <w:p w14:paraId="1941EC9E" w14:textId="77777777" w:rsidR="00D74AA2" w:rsidRPr="00704C8B" w:rsidRDefault="00D74AA2" w:rsidP="00D74AA2">
      <w:pPr>
        <w:pStyle w:val="Paragraphedeliste"/>
        <w:numPr>
          <w:ilvl w:val="2"/>
          <w:numId w:val="68"/>
        </w:numPr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17000 fiches badges</w:t>
      </w:r>
    </w:p>
    <w:p w14:paraId="111F299D" w14:textId="77777777" w:rsidR="00D74AA2" w:rsidRPr="00704C8B" w:rsidRDefault="00D74AA2" w:rsidP="00D74AA2">
      <w:pPr>
        <w:pStyle w:val="Paragraphedeliste"/>
        <w:numPr>
          <w:ilvl w:val="2"/>
          <w:numId w:val="68"/>
        </w:numPr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160 catégories</w:t>
      </w:r>
    </w:p>
    <w:p w14:paraId="738C390F" w14:textId="77777777" w:rsidR="00D74AA2" w:rsidRPr="00704C8B" w:rsidRDefault="00D74AA2" w:rsidP="00D74AA2">
      <w:pPr>
        <w:pStyle w:val="Paragraphedeliste"/>
        <w:numPr>
          <w:ilvl w:val="2"/>
          <w:numId w:val="68"/>
        </w:numPr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140 Zones de Lecteurs</w:t>
      </w:r>
    </w:p>
    <w:p w14:paraId="6575EA29" w14:textId="77777777" w:rsidR="00D74AA2" w:rsidRPr="00704C8B" w:rsidRDefault="00D74AA2" w:rsidP="00D74AA2">
      <w:pPr>
        <w:pStyle w:val="Paragraphedeliste"/>
        <w:ind w:left="2160"/>
        <w:rPr>
          <w:rFonts w:ascii="Calibri" w:hAnsi="Calibri" w:cs="Calibri"/>
          <w:szCs w:val="22"/>
        </w:rPr>
      </w:pPr>
    </w:p>
    <w:p w14:paraId="77A50E84" w14:textId="77777777" w:rsidR="00D74AA2" w:rsidRPr="00704C8B" w:rsidRDefault="00D74AA2" w:rsidP="00D74AA2">
      <w:pPr>
        <w:pStyle w:val="Paragraphedeliste"/>
        <w:numPr>
          <w:ilvl w:val="1"/>
          <w:numId w:val="68"/>
        </w:numPr>
        <w:ind w:left="851" w:firstLine="0"/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Base de données contrôle d’accès canons UZ</w:t>
      </w:r>
    </w:p>
    <w:p w14:paraId="122AE62D" w14:textId="77777777" w:rsidR="00D74AA2" w:rsidRPr="00704C8B" w:rsidRDefault="00D74AA2" w:rsidP="00D74AA2">
      <w:pPr>
        <w:pStyle w:val="Paragraphedeliste"/>
        <w:numPr>
          <w:ilvl w:val="2"/>
          <w:numId w:val="68"/>
        </w:numPr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20000 lignes d’historiques par an</w:t>
      </w:r>
    </w:p>
    <w:p w14:paraId="12CD0885" w14:textId="77777777" w:rsidR="00D74AA2" w:rsidRPr="00704C8B" w:rsidRDefault="00D74AA2" w:rsidP="00D74AA2">
      <w:pPr>
        <w:pStyle w:val="Paragraphedeliste"/>
        <w:numPr>
          <w:ilvl w:val="2"/>
          <w:numId w:val="68"/>
        </w:numPr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2000 fiches personnes</w:t>
      </w:r>
    </w:p>
    <w:p w14:paraId="5ECC8452" w14:textId="21A4A2BA" w:rsidR="00D74AA2" w:rsidRPr="00704C8B" w:rsidRDefault="00D74AA2" w:rsidP="00D74AA2">
      <w:pPr>
        <w:pStyle w:val="Paragraphedeliste"/>
        <w:numPr>
          <w:ilvl w:val="2"/>
          <w:numId w:val="68"/>
        </w:numPr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160 canons</w:t>
      </w:r>
    </w:p>
    <w:p w14:paraId="66FD2BDB" w14:textId="77777777" w:rsidR="00D74AA2" w:rsidRPr="00704C8B" w:rsidRDefault="00D74AA2" w:rsidP="00D74AA2">
      <w:pPr>
        <w:pStyle w:val="Paragraphedeliste"/>
        <w:ind w:left="2160"/>
        <w:rPr>
          <w:rFonts w:ascii="Calibri" w:hAnsi="Calibri" w:cs="Calibri"/>
          <w:szCs w:val="22"/>
        </w:rPr>
      </w:pPr>
    </w:p>
    <w:p w14:paraId="19886A3F" w14:textId="77777777" w:rsidR="00D74AA2" w:rsidRPr="00704C8B" w:rsidRDefault="00D74AA2" w:rsidP="00D74AA2">
      <w:pPr>
        <w:pStyle w:val="Paragraphedeliste"/>
        <w:numPr>
          <w:ilvl w:val="1"/>
          <w:numId w:val="68"/>
        </w:numPr>
        <w:ind w:left="851" w:firstLine="0"/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 xml:space="preserve">Base de données intrusion </w:t>
      </w:r>
    </w:p>
    <w:p w14:paraId="2160A5C4" w14:textId="77777777" w:rsidR="00D74AA2" w:rsidRPr="00704C8B" w:rsidRDefault="00D74AA2" w:rsidP="00D74AA2">
      <w:pPr>
        <w:pStyle w:val="Paragraphedeliste"/>
        <w:numPr>
          <w:ilvl w:val="2"/>
          <w:numId w:val="68"/>
        </w:numPr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12 millions de lignes d’historiques par an</w:t>
      </w:r>
    </w:p>
    <w:p w14:paraId="13C4107F" w14:textId="77777777" w:rsidR="00D74AA2" w:rsidRPr="00704C8B" w:rsidRDefault="00D74AA2" w:rsidP="00D74AA2">
      <w:pPr>
        <w:pStyle w:val="Paragraphedeliste"/>
        <w:ind w:left="2160"/>
        <w:rPr>
          <w:rFonts w:ascii="Calibri" w:hAnsi="Calibri" w:cs="Calibri"/>
          <w:szCs w:val="22"/>
        </w:rPr>
      </w:pPr>
    </w:p>
    <w:p w14:paraId="63B985C4" w14:textId="77777777" w:rsidR="00D74AA2" w:rsidRPr="00704C8B" w:rsidRDefault="00D74AA2" w:rsidP="00D74AA2">
      <w:pPr>
        <w:pStyle w:val="Paragraphedeliste"/>
        <w:numPr>
          <w:ilvl w:val="1"/>
          <w:numId w:val="68"/>
        </w:numPr>
        <w:ind w:left="851" w:firstLine="0"/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 xml:space="preserve">Bases de données des armoires électroniques de gestions des clefs, </w:t>
      </w:r>
    </w:p>
    <w:p w14:paraId="5F4DA1CB" w14:textId="77777777" w:rsidR="00D74AA2" w:rsidRPr="00704C8B" w:rsidRDefault="00D74AA2" w:rsidP="00D74AA2">
      <w:pPr>
        <w:pStyle w:val="Paragraphedeliste"/>
        <w:numPr>
          <w:ilvl w:val="2"/>
          <w:numId w:val="68"/>
        </w:numPr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2 400 000 transactions par an</w:t>
      </w:r>
    </w:p>
    <w:p w14:paraId="4044D0AC" w14:textId="77777777" w:rsidR="00D74AA2" w:rsidRPr="00704C8B" w:rsidRDefault="00D74AA2" w:rsidP="00D74AA2">
      <w:pPr>
        <w:pStyle w:val="Paragraphedeliste"/>
        <w:numPr>
          <w:ilvl w:val="2"/>
          <w:numId w:val="68"/>
        </w:numPr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2000 utilisateurs</w:t>
      </w:r>
    </w:p>
    <w:p w14:paraId="2B062DDA" w14:textId="77777777" w:rsidR="00D74AA2" w:rsidRPr="00704C8B" w:rsidRDefault="00D74AA2" w:rsidP="00D74AA2">
      <w:pPr>
        <w:pStyle w:val="Paragraphedeliste"/>
        <w:numPr>
          <w:ilvl w:val="2"/>
          <w:numId w:val="68"/>
        </w:numPr>
        <w:jc w:val="left"/>
        <w:rPr>
          <w:rFonts w:ascii="Calibri" w:hAnsi="Calibri" w:cs="Calibri"/>
          <w:szCs w:val="22"/>
        </w:rPr>
      </w:pPr>
      <w:r w:rsidRPr="00704C8B">
        <w:rPr>
          <w:rFonts w:ascii="Calibri" w:hAnsi="Calibri" w:cs="Calibri"/>
          <w:szCs w:val="22"/>
        </w:rPr>
        <w:t>1600 Trousseaux de clés</w:t>
      </w:r>
    </w:p>
    <w:sectPr w:rsidR="00D74AA2" w:rsidRPr="00704C8B" w:rsidSect="00D74AA2">
      <w:headerReference w:type="even" r:id="rId9"/>
      <w:headerReference w:type="default" r:id="rId10"/>
      <w:pgSz w:w="11910" w:h="16840"/>
      <w:pgMar w:top="920" w:right="1280" w:bottom="860" w:left="1280" w:header="714" w:footer="6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33894" w14:textId="77777777" w:rsidR="00683469" w:rsidRDefault="00683469" w:rsidP="00B32CFF">
      <w:r>
        <w:separator/>
      </w:r>
    </w:p>
  </w:endnote>
  <w:endnote w:type="continuationSeparator" w:id="0">
    <w:p w14:paraId="364D477B" w14:textId="77777777" w:rsidR="00683469" w:rsidRDefault="00683469" w:rsidP="00B3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90819" w14:textId="77777777" w:rsidR="00683469" w:rsidRDefault="00683469" w:rsidP="00B32CFF">
      <w:r>
        <w:separator/>
      </w:r>
    </w:p>
  </w:footnote>
  <w:footnote w:type="continuationSeparator" w:id="0">
    <w:p w14:paraId="0855CB75" w14:textId="77777777" w:rsidR="00683469" w:rsidRDefault="00683469" w:rsidP="00B3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15D63" w14:textId="77777777" w:rsidR="00683469" w:rsidRDefault="00683469" w:rsidP="00B32CFF">
    <w:pPr>
      <w:pStyle w:val="En-tte"/>
    </w:pPr>
    <w:r>
      <w:t xml:space="preserve">CCTP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21</w:t>
    </w:r>
    <w:r>
      <w:rPr>
        <w:rStyle w:val="Numrodepag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57414" w14:textId="07D94052" w:rsidR="00683469" w:rsidRPr="00B117D4" w:rsidRDefault="00683469" w:rsidP="00704C8B">
    <w:pPr>
      <w:pStyle w:val="En-tte"/>
      <w:jc w:val="center"/>
    </w:pPr>
    <w:r w:rsidRPr="00B117D4">
      <w:rPr>
        <w:rFonts w:ascii="Arial" w:hAnsi="Arial" w:cs="Arial"/>
        <w:i/>
        <w:iCs/>
        <w:sz w:val="16"/>
        <w:szCs w:val="16"/>
      </w:rPr>
      <w:t xml:space="preserve">EPML </w:t>
    </w:r>
    <w:r w:rsidR="00704C8B">
      <w:rPr>
        <w:rFonts w:ascii="Arial" w:hAnsi="Arial" w:cs="Arial"/>
        <w:i/>
        <w:iCs/>
        <w:sz w:val="16"/>
        <w:szCs w:val="16"/>
      </w:rPr>
      <w:t>–</w:t>
    </w:r>
    <w:r w:rsidRPr="00B117D4">
      <w:rPr>
        <w:rFonts w:ascii="Arial" w:hAnsi="Arial" w:cs="Arial"/>
        <w:i/>
        <w:iCs/>
        <w:sz w:val="16"/>
        <w:szCs w:val="16"/>
      </w:rPr>
      <w:t xml:space="preserve"> </w:t>
    </w:r>
    <w:r w:rsidR="00704C8B">
      <w:rPr>
        <w:rFonts w:ascii="Arial" w:hAnsi="Arial" w:cs="Arial"/>
        <w:i/>
        <w:iCs/>
        <w:sz w:val="16"/>
        <w:szCs w:val="16"/>
      </w:rPr>
      <w:t>Annexe 21 Maintenance d</w:t>
    </w:r>
    <w:r w:rsidRPr="00B117D4">
      <w:rPr>
        <w:rFonts w:ascii="Arial" w:hAnsi="Arial" w:cs="Arial"/>
        <w:i/>
        <w:iCs/>
        <w:sz w:val="16"/>
        <w:szCs w:val="16"/>
      </w:rPr>
      <w:t xml:space="preserve">es installations </w:t>
    </w:r>
    <w:r>
      <w:rPr>
        <w:rFonts w:ascii="Arial" w:hAnsi="Arial" w:cs="Arial"/>
        <w:i/>
        <w:iCs/>
        <w:sz w:val="16"/>
        <w:szCs w:val="16"/>
      </w:rPr>
      <w:t>de sûreté</w:t>
    </w:r>
    <w:r w:rsidRPr="00B117D4">
      <w:rPr>
        <w:rFonts w:ascii="Arial" w:hAnsi="Arial" w:cs="Arial"/>
        <w:i/>
        <w:iCs/>
        <w:sz w:val="16"/>
        <w:szCs w:val="16"/>
      </w:rPr>
      <w:t xml:space="preserve"> de l’établissement public du Musée du Louvre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946D"/>
      </v:shape>
    </w:pict>
  </w:numPicBullet>
  <w:abstractNum w:abstractNumId="0" w15:restartNumberingAfterBreak="0">
    <w:nsid w:val="FFFFFFFB"/>
    <w:multiLevelType w:val="multilevel"/>
    <w:tmpl w:val="B552B124"/>
    <w:lvl w:ilvl="0">
      <w:start w:val="1"/>
      <w:numFmt w:val="none"/>
      <w:pStyle w:val="Titre1"/>
      <w:suff w:val="nothing"/>
      <w:lvlText w:val=""/>
      <w:lvlJc w:val="left"/>
      <w:pPr>
        <w:ind w:left="2268" w:hanging="708"/>
      </w:pPr>
      <w:rPr>
        <w:rFonts w:cs="Times New Roman"/>
      </w:rPr>
    </w:lvl>
    <w:lvl w:ilvl="1">
      <w:start w:val="1"/>
      <w:numFmt w:val="upperLetter"/>
      <w:lvlText w:val="%2."/>
      <w:legacy w:legacy="1" w:legacySpace="0" w:legacyIndent="708"/>
      <w:lvlJc w:val="left"/>
      <w:pPr>
        <w:ind w:left="2976" w:hanging="708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708"/>
      <w:lvlJc w:val="left"/>
      <w:pPr>
        <w:ind w:left="3684" w:hanging="708"/>
      </w:pPr>
      <w:rPr>
        <w:rFonts w:cs="Times New Roman"/>
      </w:r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4392" w:hanging="708"/>
      </w:pPr>
      <w:rPr>
        <w:rFonts w:cs="Times New Roman"/>
      </w:r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5100" w:hanging="708"/>
      </w:pPr>
      <w:rPr>
        <w:rFonts w:cs="Times New Roman"/>
      </w:r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5808" w:hanging="708"/>
      </w:pPr>
      <w:rPr>
        <w:rFonts w:cs="Times New Roman"/>
      </w:r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6516" w:hanging="708"/>
      </w:pPr>
      <w:rPr>
        <w:rFonts w:cs="Times New Roman"/>
      </w:r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7224" w:hanging="708"/>
      </w:pPr>
      <w:rPr>
        <w:rFonts w:cs="Times New Roman"/>
      </w:r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7932" w:hanging="708"/>
      </w:pPr>
      <w:rPr>
        <w:rFonts w:cs="Times New Roman"/>
      </w:rPr>
    </w:lvl>
  </w:abstractNum>
  <w:abstractNum w:abstractNumId="1" w15:restartNumberingAfterBreak="0">
    <w:nsid w:val="021D454C"/>
    <w:multiLevelType w:val="hybridMultilevel"/>
    <w:tmpl w:val="5F20D2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B2D1C"/>
    <w:multiLevelType w:val="hybridMultilevel"/>
    <w:tmpl w:val="94E0EE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C6543"/>
    <w:multiLevelType w:val="hybridMultilevel"/>
    <w:tmpl w:val="FDEE4D28"/>
    <w:lvl w:ilvl="0" w:tplc="DAB27AF0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A680EF2C"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EC3EA870"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6F56CE38">
      <w:numFmt w:val="bullet"/>
      <w:lvlText w:val="•"/>
      <w:lvlJc w:val="left"/>
      <w:pPr>
        <w:ind w:left="3379" w:hanging="360"/>
      </w:pPr>
      <w:rPr>
        <w:rFonts w:hint="default"/>
      </w:rPr>
    </w:lvl>
    <w:lvl w:ilvl="4" w:tplc="DB341B60"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A19C83BC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407E9CE4">
      <w:numFmt w:val="bullet"/>
      <w:lvlText w:val="•"/>
      <w:lvlJc w:val="left"/>
      <w:pPr>
        <w:ind w:left="5919" w:hanging="360"/>
      </w:pPr>
      <w:rPr>
        <w:rFonts w:hint="default"/>
      </w:rPr>
    </w:lvl>
    <w:lvl w:ilvl="7" w:tplc="46B03D42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93082FDE"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4" w15:restartNumberingAfterBreak="0">
    <w:nsid w:val="08E317C0"/>
    <w:multiLevelType w:val="hybridMultilevel"/>
    <w:tmpl w:val="EC16AD10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026531"/>
    <w:multiLevelType w:val="multilevel"/>
    <w:tmpl w:val="A55EA43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E52F48"/>
    <w:multiLevelType w:val="hybridMultilevel"/>
    <w:tmpl w:val="11262D56"/>
    <w:lvl w:ilvl="0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0EE941F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dstrike w:val="0"/>
        <w:vanish w:val="0"/>
        <w:sz w:val="3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0D44197"/>
    <w:multiLevelType w:val="multilevel"/>
    <w:tmpl w:val="44D03D74"/>
    <w:lvl w:ilvl="0">
      <w:start w:val="3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6" w:hanging="72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>
      <w:numFmt w:val="bullet"/>
      <w:lvlText w:val=""/>
      <w:lvlJc w:val="left"/>
      <w:pPr>
        <w:ind w:left="118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882" w:hanging="360"/>
      </w:pPr>
      <w:rPr>
        <w:rFonts w:hint="default"/>
      </w:rPr>
    </w:lvl>
    <w:lvl w:ilvl="5">
      <w:numFmt w:val="bullet"/>
      <w:lvlText w:val="•"/>
      <w:lvlJc w:val="left"/>
      <w:pPr>
        <w:ind w:left="4782" w:hanging="360"/>
      </w:pPr>
      <w:rPr>
        <w:rFonts w:hint="default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</w:rPr>
    </w:lvl>
    <w:lvl w:ilvl="7">
      <w:numFmt w:val="bullet"/>
      <w:lvlText w:val="•"/>
      <w:lvlJc w:val="left"/>
      <w:pPr>
        <w:ind w:left="6584" w:hanging="360"/>
      </w:pPr>
      <w:rPr>
        <w:rFonts w:hint="default"/>
      </w:rPr>
    </w:lvl>
    <w:lvl w:ilvl="8">
      <w:numFmt w:val="bullet"/>
      <w:lvlText w:val="•"/>
      <w:lvlJc w:val="left"/>
      <w:pPr>
        <w:ind w:left="7484" w:hanging="360"/>
      </w:pPr>
      <w:rPr>
        <w:rFonts w:hint="default"/>
      </w:rPr>
    </w:lvl>
  </w:abstractNum>
  <w:abstractNum w:abstractNumId="9" w15:restartNumberingAfterBreak="0">
    <w:nsid w:val="11617647"/>
    <w:multiLevelType w:val="hybridMultilevel"/>
    <w:tmpl w:val="206E7860"/>
    <w:lvl w:ilvl="0" w:tplc="8F1477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7F730F"/>
    <w:multiLevelType w:val="hybridMultilevel"/>
    <w:tmpl w:val="BCAC9868"/>
    <w:lvl w:ilvl="0" w:tplc="A4F856F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6D5A13"/>
    <w:multiLevelType w:val="hybridMultilevel"/>
    <w:tmpl w:val="8F4490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47184"/>
    <w:multiLevelType w:val="multilevel"/>
    <w:tmpl w:val="0A34C42E"/>
    <w:lvl w:ilvl="0">
      <w:start w:val="2"/>
      <w:numFmt w:val="decimal"/>
      <w:lvlText w:val="%1"/>
      <w:lvlJc w:val="left"/>
      <w:pPr>
        <w:ind w:left="803" w:hanging="6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3" w:hanging="6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3" w:hanging="6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3" w:hanging="665"/>
      </w:pPr>
      <w:rPr>
        <w:rFonts w:hint="default"/>
        <w:spacing w:val="-1"/>
        <w:w w:val="99"/>
        <w:u w:val="thick" w:color="000000"/>
      </w:rPr>
    </w:lvl>
    <w:lvl w:ilvl="4">
      <w:numFmt w:val="bullet"/>
      <w:lvlText w:val=""/>
      <w:lvlJc w:val="left"/>
      <w:pPr>
        <w:ind w:left="1103" w:hanging="399"/>
      </w:pPr>
      <w:rPr>
        <w:rFonts w:ascii="Symbol" w:eastAsia="Symbol" w:hAnsi="Symbol" w:cs="Symbol" w:hint="default"/>
        <w:w w:val="99"/>
        <w:sz w:val="20"/>
        <w:szCs w:val="20"/>
      </w:rPr>
    </w:lvl>
    <w:lvl w:ilvl="5">
      <w:numFmt w:val="bullet"/>
      <w:lvlText w:val="•"/>
      <w:lvlJc w:val="left"/>
      <w:pPr>
        <w:ind w:left="4765" w:hanging="399"/>
      </w:pPr>
      <w:rPr>
        <w:rFonts w:hint="default"/>
      </w:rPr>
    </w:lvl>
    <w:lvl w:ilvl="6">
      <w:numFmt w:val="bullet"/>
      <w:lvlText w:val="•"/>
      <w:lvlJc w:val="left"/>
      <w:pPr>
        <w:ind w:left="5681" w:hanging="399"/>
      </w:pPr>
      <w:rPr>
        <w:rFonts w:hint="default"/>
      </w:rPr>
    </w:lvl>
    <w:lvl w:ilvl="7">
      <w:numFmt w:val="bullet"/>
      <w:lvlText w:val="•"/>
      <w:lvlJc w:val="left"/>
      <w:pPr>
        <w:ind w:left="6597" w:hanging="399"/>
      </w:pPr>
      <w:rPr>
        <w:rFonts w:hint="default"/>
      </w:rPr>
    </w:lvl>
    <w:lvl w:ilvl="8">
      <w:numFmt w:val="bullet"/>
      <w:lvlText w:val="•"/>
      <w:lvlJc w:val="left"/>
      <w:pPr>
        <w:ind w:left="7513" w:hanging="399"/>
      </w:pPr>
      <w:rPr>
        <w:rFonts w:hint="default"/>
      </w:rPr>
    </w:lvl>
  </w:abstractNum>
  <w:abstractNum w:abstractNumId="13" w15:restartNumberingAfterBreak="0">
    <w:nsid w:val="200471B7"/>
    <w:multiLevelType w:val="hybridMultilevel"/>
    <w:tmpl w:val="40E0636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0701AFE"/>
    <w:multiLevelType w:val="multilevel"/>
    <w:tmpl w:val="95E058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5" w15:restartNumberingAfterBreak="0">
    <w:nsid w:val="24133045"/>
    <w:multiLevelType w:val="hybridMultilevel"/>
    <w:tmpl w:val="1FD21BF6"/>
    <w:lvl w:ilvl="0" w:tplc="0400DCBC">
      <w:numFmt w:val="bullet"/>
      <w:lvlText w:val=""/>
      <w:lvlJc w:val="left"/>
      <w:pPr>
        <w:ind w:left="836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91AACA18"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A7CEFED0"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2760E4EE">
      <w:numFmt w:val="bullet"/>
      <w:lvlText w:val="•"/>
      <w:lvlJc w:val="left"/>
      <w:pPr>
        <w:ind w:left="3379" w:hanging="360"/>
      </w:pPr>
      <w:rPr>
        <w:rFonts w:hint="default"/>
      </w:rPr>
    </w:lvl>
    <w:lvl w:ilvl="4" w:tplc="0CEAC008"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8D40642E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D8C46F28">
      <w:numFmt w:val="bullet"/>
      <w:lvlText w:val="•"/>
      <w:lvlJc w:val="left"/>
      <w:pPr>
        <w:ind w:left="5919" w:hanging="360"/>
      </w:pPr>
      <w:rPr>
        <w:rFonts w:hint="default"/>
      </w:rPr>
    </w:lvl>
    <w:lvl w:ilvl="7" w:tplc="EE48D348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00D8AB58"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16" w15:restartNumberingAfterBreak="0">
    <w:nsid w:val="24B14A9D"/>
    <w:multiLevelType w:val="hybridMultilevel"/>
    <w:tmpl w:val="7E504A62"/>
    <w:lvl w:ilvl="0" w:tplc="942A80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180E10"/>
    <w:multiLevelType w:val="hybridMultilevel"/>
    <w:tmpl w:val="801889DA"/>
    <w:lvl w:ilvl="0" w:tplc="41DACED0">
      <w:numFmt w:val="bullet"/>
      <w:lvlText w:val="-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E12DB8"/>
    <w:multiLevelType w:val="hybridMultilevel"/>
    <w:tmpl w:val="3E4E8770"/>
    <w:lvl w:ilvl="0" w:tplc="040C000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7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4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203" w:hanging="360"/>
      </w:pPr>
      <w:rPr>
        <w:rFonts w:ascii="Wingdings" w:hAnsi="Wingdings" w:hint="default"/>
      </w:rPr>
    </w:lvl>
  </w:abstractNum>
  <w:abstractNum w:abstractNumId="19" w15:restartNumberingAfterBreak="0">
    <w:nsid w:val="28FD2084"/>
    <w:multiLevelType w:val="hybridMultilevel"/>
    <w:tmpl w:val="41F48F56"/>
    <w:lvl w:ilvl="0" w:tplc="41B65B12">
      <w:start w:val="1"/>
      <w:numFmt w:val="bullet"/>
      <w:pStyle w:val="Style4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1105CD"/>
    <w:multiLevelType w:val="hybridMultilevel"/>
    <w:tmpl w:val="86840AA6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A581C78"/>
    <w:multiLevelType w:val="hybridMultilevel"/>
    <w:tmpl w:val="BF687B22"/>
    <w:lvl w:ilvl="0" w:tplc="3E26C970">
      <w:numFmt w:val="bullet"/>
      <w:lvlText w:val="-"/>
      <w:lvlJc w:val="left"/>
      <w:pPr>
        <w:ind w:left="75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4D8EABCC">
      <w:numFmt w:val="bullet"/>
      <w:lvlText w:val="•"/>
      <w:lvlJc w:val="left"/>
      <w:pPr>
        <w:ind w:left="1634" w:hanging="360"/>
      </w:pPr>
      <w:rPr>
        <w:rFonts w:hint="default"/>
        <w:lang w:val="fr-FR" w:eastAsia="en-US" w:bidi="ar-SA"/>
      </w:rPr>
    </w:lvl>
    <w:lvl w:ilvl="2" w:tplc="1C8EC448">
      <w:numFmt w:val="bullet"/>
      <w:lvlText w:val="•"/>
      <w:lvlJc w:val="left"/>
      <w:pPr>
        <w:ind w:left="2509" w:hanging="360"/>
      </w:pPr>
      <w:rPr>
        <w:rFonts w:hint="default"/>
        <w:lang w:val="fr-FR" w:eastAsia="en-US" w:bidi="ar-SA"/>
      </w:rPr>
    </w:lvl>
    <w:lvl w:ilvl="3" w:tplc="7122A4BC">
      <w:numFmt w:val="bullet"/>
      <w:lvlText w:val="•"/>
      <w:lvlJc w:val="left"/>
      <w:pPr>
        <w:ind w:left="3383" w:hanging="360"/>
      </w:pPr>
      <w:rPr>
        <w:rFonts w:hint="default"/>
        <w:lang w:val="fr-FR" w:eastAsia="en-US" w:bidi="ar-SA"/>
      </w:rPr>
    </w:lvl>
    <w:lvl w:ilvl="4" w:tplc="73BC5FA8">
      <w:numFmt w:val="bullet"/>
      <w:lvlText w:val="•"/>
      <w:lvlJc w:val="left"/>
      <w:pPr>
        <w:ind w:left="4258" w:hanging="360"/>
      </w:pPr>
      <w:rPr>
        <w:rFonts w:hint="default"/>
        <w:lang w:val="fr-FR" w:eastAsia="en-US" w:bidi="ar-SA"/>
      </w:rPr>
    </w:lvl>
    <w:lvl w:ilvl="5" w:tplc="1608B38E">
      <w:numFmt w:val="bullet"/>
      <w:lvlText w:val="•"/>
      <w:lvlJc w:val="left"/>
      <w:pPr>
        <w:ind w:left="5133" w:hanging="360"/>
      </w:pPr>
      <w:rPr>
        <w:rFonts w:hint="default"/>
        <w:lang w:val="fr-FR" w:eastAsia="en-US" w:bidi="ar-SA"/>
      </w:rPr>
    </w:lvl>
    <w:lvl w:ilvl="6" w:tplc="CCB0FA3A">
      <w:numFmt w:val="bullet"/>
      <w:lvlText w:val="•"/>
      <w:lvlJc w:val="left"/>
      <w:pPr>
        <w:ind w:left="6007" w:hanging="360"/>
      </w:pPr>
      <w:rPr>
        <w:rFonts w:hint="default"/>
        <w:lang w:val="fr-FR" w:eastAsia="en-US" w:bidi="ar-SA"/>
      </w:rPr>
    </w:lvl>
    <w:lvl w:ilvl="7" w:tplc="0CE04C60">
      <w:numFmt w:val="bullet"/>
      <w:lvlText w:val="•"/>
      <w:lvlJc w:val="left"/>
      <w:pPr>
        <w:ind w:left="6882" w:hanging="360"/>
      </w:pPr>
      <w:rPr>
        <w:rFonts w:hint="default"/>
        <w:lang w:val="fr-FR" w:eastAsia="en-US" w:bidi="ar-SA"/>
      </w:rPr>
    </w:lvl>
    <w:lvl w:ilvl="8" w:tplc="820A2CA0">
      <w:numFmt w:val="bullet"/>
      <w:lvlText w:val="•"/>
      <w:lvlJc w:val="left"/>
      <w:pPr>
        <w:ind w:left="7757" w:hanging="360"/>
      </w:pPr>
      <w:rPr>
        <w:rFonts w:hint="default"/>
        <w:lang w:val="fr-FR" w:eastAsia="en-US" w:bidi="ar-SA"/>
      </w:rPr>
    </w:lvl>
  </w:abstractNum>
  <w:abstractNum w:abstractNumId="22" w15:restartNumberingAfterBreak="0">
    <w:nsid w:val="2AB64702"/>
    <w:multiLevelType w:val="hybridMultilevel"/>
    <w:tmpl w:val="A4085918"/>
    <w:lvl w:ilvl="0" w:tplc="A4F856F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5A3CF0"/>
    <w:multiLevelType w:val="multilevel"/>
    <w:tmpl w:val="4CE69520"/>
    <w:lvl w:ilvl="0">
      <w:start w:val="3"/>
      <w:numFmt w:val="decimal"/>
      <w:lvlText w:val="%1"/>
      <w:lvlJc w:val="left"/>
      <w:pPr>
        <w:ind w:left="914" w:hanging="416"/>
      </w:pPr>
      <w:rPr>
        <w:rFonts w:hint="default"/>
        <w:lang w:val="fr-FR" w:eastAsia="en-US" w:bidi="ar-SA"/>
      </w:rPr>
    </w:lvl>
    <w:lvl w:ilvl="1">
      <w:start w:val="1"/>
      <w:numFmt w:val="decimal"/>
      <w:lvlText w:val="%1-%2"/>
      <w:lvlJc w:val="left"/>
      <w:pPr>
        <w:ind w:left="914" w:hanging="416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637" w:hanging="416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495" w:hanging="41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54" w:hanging="41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213" w:hanging="41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71" w:hanging="41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30" w:hanging="41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89" w:hanging="416"/>
      </w:pPr>
      <w:rPr>
        <w:rFonts w:hint="default"/>
        <w:lang w:val="fr-FR" w:eastAsia="en-US" w:bidi="ar-SA"/>
      </w:rPr>
    </w:lvl>
  </w:abstractNum>
  <w:abstractNum w:abstractNumId="24" w15:restartNumberingAfterBreak="0">
    <w:nsid w:val="2C7D7694"/>
    <w:multiLevelType w:val="hybridMultilevel"/>
    <w:tmpl w:val="89FAB8A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3C4100"/>
    <w:multiLevelType w:val="hybridMultilevel"/>
    <w:tmpl w:val="D7D6D708"/>
    <w:lvl w:ilvl="0" w:tplc="EC34315A">
      <w:numFmt w:val="bullet"/>
      <w:lvlText w:val="-"/>
      <w:lvlJc w:val="left"/>
      <w:pPr>
        <w:ind w:left="93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D7B6DD1E">
      <w:numFmt w:val="bullet"/>
      <w:lvlText w:val="•"/>
      <w:lvlJc w:val="left"/>
      <w:pPr>
        <w:ind w:left="1796" w:hanging="360"/>
      </w:pPr>
      <w:rPr>
        <w:rFonts w:hint="default"/>
        <w:lang w:val="fr-FR" w:eastAsia="en-US" w:bidi="ar-SA"/>
      </w:rPr>
    </w:lvl>
    <w:lvl w:ilvl="2" w:tplc="5762A6D4">
      <w:numFmt w:val="bullet"/>
      <w:lvlText w:val="•"/>
      <w:lvlJc w:val="left"/>
      <w:pPr>
        <w:ind w:left="2653" w:hanging="360"/>
      </w:pPr>
      <w:rPr>
        <w:rFonts w:hint="default"/>
        <w:lang w:val="fr-FR" w:eastAsia="en-US" w:bidi="ar-SA"/>
      </w:rPr>
    </w:lvl>
    <w:lvl w:ilvl="3" w:tplc="A0CE7102">
      <w:numFmt w:val="bullet"/>
      <w:lvlText w:val="•"/>
      <w:lvlJc w:val="left"/>
      <w:pPr>
        <w:ind w:left="3509" w:hanging="360"/>
      </w:pPr>
      <w:rPr>
        <w:rFonts w:hint="default"/>
        <w:lang w:val="fr-FR" w:eastAsia="en-US" w:bidi="ar-SA"/>
      </w:rPr>
    </w:lvl>
    <w:lvl w:ilvl="4" w:tplc="F4B46672">
      <w:numFmt w:val="bullet"/>
      <w:lvlText w:val="•"/>
      <w:lvlJc w:val="left"/>
      <w:pPr>
        <w:ind w:left="4366" w:hanging="360"/>
      </w:pPr>
      <w:rPr>
        <w:rFonts w:hint="default"/>
        <w:lang w:val="fr-FR" w:eastAsia="en-US" w:bidi="ar-SA"/>
      </w:rPr>
    </w:lvl>
    <w:lvl w:ilvl="5" w:tplc="89E229FE">
      <w:numFmt w:val="bullet"/>
      <w:lvlText w:val="•"/>
      <w:lvlJc w:val="left"/>
      <w:pPr>
        <w:ind w:left="5223" w:hanging="360"/>
      </w:pPr>
      <w:rPr>
        <w:rFonts w:hint="default"/>
        <w:lang w:val="fr-FR" w:eastAsia="en-US" w:bidi="ar-SA"/>
      </w:rPr>
    </w:lvl>
    <w:lvl w:ilvl="6" w:tplc="843EABF2">
      <w:numFmt w:val="bullet"/>
      <w:lvlText w:val="•"/>
      <w:lvlJc w:val="left"/>
      <w:pPr>
        <w:ind w:left="6079" w:hanging="360"/>
      </w:pPr>
      <w:rPr>
        <w:rFonts w:hint="default"/>
        <w:lang w:val="fr-FR" w:eastAsia="en-US" w:bidi="ar-SA"/>
      </w:rPr>
    </w:lvl>
    <w:lvl w:ilvl="7" w:tplc="DFB6FBD8">
      <w:numFmt w:val="bullet"/>
      <w:lvlText w:val="•"/>
      <w:lvlJc w:val="left"/>
      <w:pPr>
        <w:ind w:left="6936" w:hanging="360"/>
      </w:pPr>
      <w:rPr>
        <w:rFonts w:hint="default"/>
        <w:lang w:val="fr-FR" w:eastAsia="en-US" w:bidi="ar-SA"/>
      </w:rPr>
    </w:lvl>
    <w:lvl w:ilvl="8" w:tplc="4BF2E686">
      <w:numFmt w:val="bullet"/>
      <w:lvlText w:val="•"/>
      <w:lvlJc w:val="left"/>
      <w:pPr>
        <w:ind w:left="7793" w:hanging="360"/>
      </w:pPr>
      <w:rPr>
        <w:rFonts w:hint="default"/>
        <w:lang w:val="fr-FR" w:eastAsia="en-US" w:bidi="ar-SA"/>
      </w:rPr>
    </w:lvl>
  </w:abstractNum>
  <w:abstractNum w:abstractNumId="26" w15:restartNumberingAfterBreak="0">
    <w:nsid w:val="2F417C4D"/>
    <w:multiLevelType w:val="multilevel"/>
    <w:tmpl w:val="51D25038"/>
    <w:lvl w:ilvl="0">
      <w:start w:val="4"/>
      <w:numFmt w:val="decimal"/>
      <w:lvlText w:val="%1"/>
      <w:lvlJc w:val="left"/>
      <w:pPr>
        <w:ind w:left="914" w:hanging="416"/>
      </w:pPr>
      <w:rPr>
        <w:rFonts w:hint="default"/>
        <w:lang w:val="fr-FR" w:eastAsia="en-US" w:bidi="ar-SA"/>
      </w:rPr>
    </w:lvl>
    <w:lvl w:ilvl="1">
      <w:start w:val="1"/>
      <w:numFmt w:val="decimal"/>
      <w:lvlText w:val="%1-%2"/>
      <w:lvlJc w:val="left"/>
      <w:pPr>
        <w:ind w:left="914" w:hanging="416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637" w:hanging="416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495" w:hanging="41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54" w:hanging="41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213" w:hanging="41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71" w:hanging="41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30" w:hanging="41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89" w:hanging="416"/>
      </w:pPr>
      <w:rPr>
        <w:rFonts w:hint="default"/>
        <w:lang w:val="fr-FR" w:eastAsia="en-US" w:bidi="ar-SA"/>
      </w:rPr>
    </w:lvl>
  </w:abstractNum>
  <w:abstractNum w:abstractNumId="27" w15:restartNumberingAfterBreak="0">
    <w:nsid w:val="30027B67"/>
    <w:multiLevelType w:val="hybridMultilevel"/>
    <w:tmpl w:val="D0A6271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117EF5"/>
    <w:multiLevelType w:val="hybridMultilevel"/>
    <w:tmpl w:val="89B0CD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4D627E"/>
    <w:multiLevelType w:val="hybridMultilevel"/>
    <w:tmpl w:val="B52E2E8A"/>
    <w:lvl w:ilvl="0" w:tplc="A4F856F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AC245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84500C1"/>
    <w:multiLevelType w:val="hybridMultilevel"/>
    <w:tmpl w:val="2C007AE4"/>
    <w:lvl w:ilvl="0" w:tplc="A4F856F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270704"/>
    <w:multiLevelType w:val="multilevel"/>
    <w:tmpl w:val="AB6CD91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0274ABC"/>
    <w:multiLevelType w:val="hybridMultilevel"/>
    <w:tmpl w:val="9960604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41C02073"/>
    <w:multiLevelType w:val="hybridMultilevel"/>
    <w:tmpl w:val="382E881E"/>
    <w:lvl w:ilvl="0" w:tplc="DAB27AF0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9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</w:abstractNum>
  <w:abstractNum w:abstractNumId="35" w15:restartNumberingAfterBreak="0">
    <w:nsid w:val="423B24E3"/>
    <w:multiLevelType w:val="hybridMultilevel"/>
    <w:tmpl w:val="91EC8DAC"/>
    <w:lvl w:ilvl="0" w:tplc="72940D4C">
      <w:numFmt w:val="bullet"/>
      <w:lvlText w:val="-"/>
      <w:lvlJc w:val="left"/>
      <w:pPr>
        <w:ind w:left="93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89983718">
      <w:numFmt w:val="bullet"/>
      <w:lvlText w:val="•"/>
      <w:lvlJc w:val="left"/>
      <w:pPr>
        <w:ind w:left="1796" w:hanging="360"/>
      </w:pPr>
      <w:rPr>
        <w:rFonts w:hint="default"/>
        <w:lang w:val="fr-FR" w:eastAsia="en-US" w:bidi="ar-SA"/>
      </w:rPr>
    </w:lvl>
    <w:lvl w:ilvl="2" w:tplc="1610CF48">
      <w:numFmt w:val="bullet"/>
      <w:lvlText w:val="•"/>
      <w:lvlJc w:val="left"/>
      <w:pPr>
        <w:ind w:left="2653" w:hanging="360"/>
      </w:pPr>
      <w:rPr>
        <w:rFonts w:hint="default"/>
        <w:lang w:val="fr-FR" w:eastAsia="en-US" w:bidi="ar-SA"/>
      </w:rPr>
    </w:lvl>
    <w:lvl w:ilvl="3" w:tplc="96E8CC8C">
      <w:numFmt w:val="bullet"/>
      <w:lvlText w:val="•"/>
      <w:lvlJc w:val="left"/>
      <w:pPr>
        <w:ind w:left="3509" w:hanging="360"/>
      </w:pPr>
      <w:rPr>
        <w:rFonts w:hint="default"/>
        <w:lang w:val="fr-FR" w:eastAsia="en-US" w:bidi="ar-SA"/>
      </w:rPr>
    </w:lvl>
    <w:lvl w:ilvl="4" w:tplc="AEB60030">
      <w:numFmt w:val="bullet"/>
      <w:lvlText w:val="•"/>
      <w:lvlJc w:val="left"/>
      <w:pPr>
        <w:ind w:left="4366" w:hanging="360"/>
      </w:pPr>
      <w:rPr>
        <w:rFonts w:hint="default"/>
        <w:lang w:val="fr-FR" w:eastAsia="en-US" w:bidi="ar-SA"/>
      </w:rPr>
    </w:lvl>
    <w:lvl w:ilvl="5" w:tplc="9412E0A2">
      <w:numFmt w:val="bullet"/>
      <w:lvlText w:val="•"/>
      <w:lvlJc w:val="left"/>
      <w:pPr>
        <w:ind w:left="5223" w:hanging="360"/>
      </w:pPr>
      <w:rPr>
        <w:rFonts w:hint="default"/>
        <w:lang w:val="fr-FR" w:eastAsia="en-US" w:bidi="ar-SA"/>
      </w:rPr>
    </w:lvl>
    <w:lvl w:ilvl="6" w:tplc="47F62BF4">
      <w:numFmt w:val="bullet"/>
      <w:lvlText w:val="•"/>
      <w:lvlJc w:val="left"/>
      <w:pPr>
        <w:ind w:left="6079" w:hanging="360"/>
      </w:pPr>
      <w:rPr>
        <w:rFonts w:hint="default"/>
        <w:lang w:val="fr-FR" w:eastAsia="en-US" w:bidi="ar-SA"/>
      </w:rPr>
    </w:lvl>
    <w:lvl w:ilvl="7" w:tplc="B554F916">
      <w:numFmt w:val="bullet"/>
      <w:lvlText w:val="•"/>
      <w:lvlJc w:val="left"/>
      <w:pPr>
        <w:ind w:left="6936" w:hanging="360"/>
      </w:pPr>
      <w:rPr>
        <w:rFonts w:hint="default"/>
        <w:lang w:val="fr-FR" w:eastAsia="en-US" w:bidi="ar-SA"/>
      </w:rPr>
    </w:lvl>
    <w:lvl w:ilvl="8" w:tplc="4BF09F1E">
      <w:numFmt w:val="bullet"/>
      <w:lvlText w:val="•"/>
      <w:lvlJc w:val="left"/>
      <w:pPr>
        <w:ind w:left="7793" w:hanging="360"/>
      </w:pPr>
      <w:rPr>
        <w:rFonts w:hint="default"/>
        <w:lang w:val="fr-FR" w:eastAsia="en-US" w:bidi="ar-SA"/>
      </w:rPr>
    </w:lvl>
  </w:abstractNum>
  <w:abstractNum w:abstractNumId="36" w15:restartNumberingAfterBreak="0">
    <w:nsid w:val="434B5720"/>
    <w:multiLevelType w:val="hybridMultilevel"/>
    <w:tmpl w:val="C8E6D904"/>
    <w:lvl w:ilvl="0" w:tplc="040C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37" w15:restartNumberingAfterBreak="0">
    <w:nsid w:val="47EE2E0D"/>
    <w:multiLevelType w:val="hybridMultilevel"/>
    <w:tmpl w:val="7C4CEC88"/>
    <w:lvl w:ilvl="0" w:tplc="C3CCE742">
      <w:start w:val="1"/>
      <w:numFmt w:val="bullet"/>
      <w:pStyle w:val="05RondbleueSous-paragraphegras12pts6p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B857017"/>
    <w:multiLevelType w:val="hybridMultilevel"/>
    <w:tmpl w:val="EE5601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A32B52"/>
    <w:multiLevelType w:val="multilevel"/>
    <w:tmpl w:val="52BC518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F330AE4"/>
    <w:multiLevelType w:val="hybridMultilevel"/>
    <w:tmpl w:val="422E3D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F564C49"/>
    <w:multiLevelType w:val="hybridMultilevel"/>
    <w:tmpl w:val="C4A225EC"/>
    <w:lvl w:ilvl="0" w:tplc="A8A20118">
      <w:start w:val="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52525CEF"/>
    <w:multiLevelType w:val="hybridMultilevel"/>
    <w:tmpl w:val="013A523A"/>
    <w:lvl w:ilvl="0" w:tplc="DD98BD10">
      <w:start w:val="1"/>
      <w:numFmt w:val="bullet"/>
      <w:pStyle w:val="05Rondblancv2italique6pts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3" w15:restartNumberingAfterBreak="0">
    <w:nsid w:val="545170B7"/>
    <w:multiLevelType w:val="multilevel"/>
    <w:tmpl w:val="E36EA6C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44" w15:restartNumberingAfterBreak="0">
    <w:nsid w:val="54790007"/>
    <w:multiLevelType w:val="hybridMultilevel"/>
    <w:tmpl w:val="77D6B02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6A53D72"/>
    <w:multiLevelType w:val="hybridMultilevel"/>
    <w:tmpl w:val="0F685EC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8C30754"/>
    <w:multiLevelType w:val="hybridMultilevel"/>
    <w:tmpl w:val="D73EE8B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7" w15:restartNumberingAfterBreak="0">
    <w:nsid w:val="58FD1BB4"/>
    <w:multiLevelType w:val="hybridMultilevel"/>
    <w:tmpl w:val="0F708D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803429"/>
    <w:multiLevelType w:val="hybridMultilevel"/>
    <w:tmpl w:val="8106426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5D4327EB"/>
    <w:multiLevelType w:val="hybridMultilevel"/>
    <w:tmpl w:val="0FC8C0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EC61534"/>
    <w:multiLevelType w:val="multilevel"/>
    <w:tmpl w:val="5C907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5165B32"/>
    <w:multiLevelType w:val="hybridMultilevel"/>
    <w:tmpl w:val="B87847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4C7822"/>
    <w:multiLevelType w:val="hybridMultilevel"/>
    <w:tmpl w:val="43F0E3B8"/>
    <w:lvl w:ilvl="0" w:tplc="A4F856F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5CF4C8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3" w:tplc="A290E41C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E3D7935"/>
    <w:multiLevelType w:val="hybridMultilevel"/>
    <w:tmpl w:val="82707900"/>
    <w:lvl w:ilvl="0" w:tplc="990E18A6">
      <w:numFmt w:val="bullet"/>
      <w:lvlText w:val="-"/>
      <w:lvlJc w:val="left"/>
      <w:pPr>
        <w:ind w:left="116" w:hanging="360"/>
      </w:pPr>
      <w:rPr>
        <w:rFonts w:ascii="Arial" w:eastAsia="Arial" w:hAnsi="Arial" w:cs="Arial" w:hint="default"/>
        <w:w w:val="99"/>
        <w:sz w:val="20"/>
        <w:szCs w:val="20"/>
      </w:rPr>
    </w:lvl>
    <w:lvl w:ilvl="1" w:tplc="136C5FA6">
      <w:numFmt w:val="bullet"/>
      <w:lvlText w:val="•"/>
      <w:lvlJc w:val="left"/>
      <w:pPr>
        <w:ind w:left="1038" w:hanging="360"/>
      </w:pPr>
      <w:rPr>
        <w:rFonts w:hint="default"/>
      </w:rPr>
    </w:lvl>
    <w:lvl w:ilvl="2" w:tplc="C8420700">
      <w:numFmt w:val="bullet"/>
      <w:lvlText w:val="•"/>
      <w:lvlJc w:val="left"/>
      <w:pPr>
        <w:ind w:left="1957" w:hanging="360"/>
      </w:pPr>
      <w:rPr>
        <w:rFonts w:hint="default"/>
      </w:rPr>
    </w:lvl>
    <w:lvl w:ilvl="3" w:tplc="05A6EE52">
      <w:numFmt w:val="bullet"/>
      <w:lvlText w:val="•"/>
      <w:lvlJc w:val="left"/>
      <w:pPr>
        <w:ind w:left="2875" w:hanging="360"/>
      </w:pPr>
      <w:rPr>
        <w:rFonts w:hint="default"/>
      </w:rPr>
    </w:lvl>
    <w:lvl w:ilvl="4" w:tplc="3EB89940">
      <w:numFmt w:val="bullet"/>
      <w:lvlText w:val="•"/>
      <w:lvlJc w:val="left"/>
      <w:pPr>
        <w:ind w:left="3794" w:hanging="360"/>
      </w:pPr>
      <w:rPr>
        <w:rFonts w:hint="default"/>
      </w:rPr>
    </w:lvl>
    <w:lvl w:ilvl="5" w:tplc="CFE876CA">
      <w:numFmt w:val="bullet"/>
      <w:lvlText w:val="•"/>
      <w:lvlJc w:val="left"/>
      <w:pPr>
        <w:ind w:left="4713" w:hanging="360"/>
      </w:pPr>
      <w:rPr>
        <w:rFonts w:hint="default"/>
      </w:rPr>
    </w:lvl>
    <w:lvl w:ilvl="6" w:tplc="8F80C680">
      <w:numFmt w:val="bullet"/>
      <w:lvlText w:val="•"/>
      <w:lvlJc w:val="left"/>
      <w:pPr>
        <w:ind w:left="5631" w:hanging="360"/>
      </w:pPr>
      <w:rPr>
        <w:rFonts w:hint="default"/>
      </w:rPr>
    </w:lvl>
    <w:lvl w:ilvl="7" w:tplc="D5E42DC8">
      <w:numFmt w:val="bullet"/>
      <w:lvlText w:val="•"/>
      <w:lvlJc w:val="left"/>
      <w:pPr>
        <w:ind w:left="6550" w:hanging="360"/>
      </w:pPr>
      <w:rPr>
        <w:rFonts w:hint="default"/>
      </w:rPr>
    </w:lvl>
    <w:lvl w:ilvl="8" w:tplc="BE4021C0">
      <w:numFmt w:val="bullet"/>
      <w:lvlText w:val="•"/>
      <w:lvlJc w:val="left"/>
      <w:pPr>
        <w:ind w:left="7469" w:hanging="360"/>
      </w:pPr>
      <w:rPr>
        <w:rFonts w:hint="default"/>
      </w:rPr>
    </w:lvl>
  </w:abstractNum>
  <w:abstractNum w:abstractNumId="54" w15:restartNumberingAfterBreak="0">
    <w:nsid w:val="6F4456CA"/>
    <w:multiLevelType w:val="hybridMultilevel"/>
    <w:tmpl w:val="732E074A"/>
    <w:lvl w:ilvl="0" w:tplc="09E03410">
      <w:numFmt w:val="bullet"/>
      <w:lvlText w:val=""/>
      <w:lvlJc w:val="left"/>
      <w:pPr>
        <w:ind w:left="107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9456232A">
      <w:numFmt w:val="bullet"/>
      <w:lvlText w:val="•"/>
      <w:lvlJc w:val="left"/>
      <w:pPr>
        <w:ind w:left="1922" w:hanging="360"/>
      </w:pPr>
      <w:rPr>
        <w:rFonts w:hint="default"/>
      </w:rPr>
    </w:lvl>
    <w:lvl w:ilvl="2" w:tplc="74FEC2E0">
      <w:numFmt w:val="bullet"/>
      <w:lvlText w:val="•"/>
      <w:lvlJc w:val="left"/>
      <w:pPr>
        <w:ind w:left="2765" w:hanging="360"/>
      </w:pPr>
      <w:rPr>
        <w:rFonts w:hint="default"/>
      </w:rPr>
    </w:lvl>
    <w:lvl w:ilvl="3" w:tplc="AE96301E">
      <w:numFmt w:val="bullet"/>
      <w:lvlText w:val="•"/>
      <w:lvlJc w:val="left"/>
      <w:pPr>
        <w:ind w:left="3607" w:hanging="360"/>
      </w:pPr>
      <w:rPr>
        <w:rFonts w:hint="default"/>
      </w:rPr>
    </w:lvl>
    <w:lvl w:ilvl="4" w:tplc="5B565C04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80D4B08A">
      <w:numFmt w:val="bullet"/>
      <w:lvlText w:val="•"/>
      <w:lvlJc w:val="left"/>
      <w:pPr>
        <w:ind w:left="5293" w:hanging="360"/>
      </w:pPr>
      <w:rPr>
        <w:rFonts w:hint="default"/>
      </w:rPr>
    </w:lvl>
    <w:lvl w:ilvl="6" w:tplc="481E1874">
      <w:numFmt w:val="bullet"/>
      <w:lvlText w:val="•"/>
      <w:lvlJc w:val="left"/>
      <w:pPr>
        <w:ind w:left="6135" w:hanging="360"/>
      </w:pPr>
      <w:rPr>
        <w:rFonts w:hint="default"/>
      </w:rPr>
    </w:lvl>
    <w:lvl w:ilvl="7" w:tplc="9070AC54">
      <w:numFmt w:val="bullet"/>
      <w:lvlText w:val="•"/>
      <w:lvlJc w:val="left"/>
      <w:pPr>
        <w:ind w:left="6978" w:hanging="360"/>
      </w:pPr>
      <w:rPr>
        <w:rFonts w:hint="default"/>
      </w:rPr>
    </w:lvl>
    <w:lvl w:ilvl="8" w:tplc="95B8430C">
      <w:numFmt w:val="bullet"/>
      <w:lvlText w:val="•"/>
      <w:lvlJc w:val="left"/>
      <w:pPr>
        <w:ind w:left="7821" w:hanging="360"/>
      </w:pPr>
      <w:rPr>
        <w:rFonts w:hint="default"/>
      </w:rPr>
    </w:lvl>
  </w:abstractNum>
  <w:abstractNum w:abstractNumId="55" w15:restartNumberingAfterBreak="0">
    <w:nsid w:val="701A62CD"/>
    <w:multiLevelType w:val="multilevel"/>
    <w:tmpl w:val="63260E1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0F953D1"/>
    <w:multiLevelType w:val="hybridMultilevel"/>
    <w:tmpl w:val="A2761F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285A58"/>
    <w:multiLevelType w:val="hybridMultilevel"/>
    <w:tmpl w:val="76F2B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E855A8">
      <w:numFmt w:val="bullet"/>
      <w:lvlText w:val="•"/>
      <w:lvlJc w:val="left"/>
      <w:pPr>
        <w:ind w:left="1788" w:hanging="708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AF79E0"/>
    <w:multiLevelType w:val="hybridMultilevel"/>
    <w:tmpl w:val="A89CEF74"/>
    <w:lvl w:ilvl="0" w:tplc="19E855A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51B5DEF"/>
    <w:multiLevelType w:val="hybridMultilevel"/>
    <w:tmpl w:val="ED0C8192"/>
    <w:lvl w:ilvl="0" w:tplc="F6E2ED66">
      <w:numFmt w:val="bullet"/>
      <w:lvlText w:val="-"/>
      <w:lvlJc w:val="left"/>
      <w:pPr>
        <w:ind w:left="1211" w:hanging="360"/>
      </w:pPr>
      <w:rPr>
        <w:rFonts w:ascii="Century Gothic" w:eastAsia="Times New Roman" w:hAnsi="Century Gothic" w:cs="Times New Roman" w:hint="default"/>
      </w:rPr>
    </w:lvl>
    <w:lvl w:ilvl="1" w:tplc="040C0005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2" w:tplc="48EE2792">
      <w:numFmt w:val="bullet"/>
      <w:lvlText w:val="-"/>
      <w:lvlJc w:val="left"/>
      <w:pPr>
        <w:ind w:left="2651" w:hanging="360"/>
      </w:pPr>
      <w:rPr>
        <w:rFonts w:hint="default"/>
      </w:rPr>
    </w:lvl>
    <w:lvl w:ilvl="3" w:tplc="48EE2792">
      <w:numFmt w:val="bullet"/>
      <w:lvlText w:val="-"/>
      <w:lvlJc w:val="left"/>
      <w:pPr>
        <w:ind w:left="3371" w:hanging="360"/>
      </w:pPr>
      <w:rPr>
        <w:rFonts w:hint="default"/>
      </w:rPr>
    </w:lvl>
    <w:lvl w:ilvl="4" w:tplc="48EE2792">
      <w:numFmt w:val="bullet"/>
      <w:lvlText w:val="-"/>
      <w:lvlJc w:val="left"/>
      <w:pPr>
        <w:ind w:left="4091" w:hanging="360"/>
      </w:pPr>
      <w:rPr>
        <w:rFonts w:hint="default"/>
      </w:rPr>
    </w:lvl>
    <w:lvl w:ilvl="5" w:tplc="834C764A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81088FDE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DE0C0A6C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20769B6A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0" w15:restartNumberingAfterBreak="0">
    <w:nsid w:val="75B1581F"/>
    <w:multiLevelType w:val="multilevel"/>
    <w:tmpl w:val="A8C87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7013532"/>
    <w:multiLevelType w:val="hybridMultilevel"/>
    <w:tmpl w:val="15C6CE42"/>
    <w:lvl w:ilvl="0" w:tplc="A4F856F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361233"/>
    <w:multiLevelType w:val="hybridMultilevel"/>
    <w:tmpl w:val="DFCC2B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9661387"/>
    <w:multiLevelType w:val="hybridMultilevel"/>
    <w:tmpl w:val="EE54A896"/>
    <w:lvl w:ilvl="0" w:tplc="108627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AF42D12"/>
    <w:multiLevelType w:val="hybridMultilevel"/>
    <w:tmpl w:val="B48AB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C191F22"/>
    <w:multiLevelType w:val="hybridMultilevel"/>
    <w:tmpl w:val="45005C98"/>
    <w:lvl w:ilvl="0" w:tplc="1086271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CB75C58"/>
    <w:multiLevelType w:val="hybridMultilevel"/>
    <w:tmpl w:val="DDA49CC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7" w15:restartNumberingAfterBreak="0">
    <w:nsid w:val="7CF35AAD"/>
    <w:multiLevelType w:val="multilevel"/>
    <w:tmpl w:val="B916349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7D271716"/>
    <w:multiLevelType w:val="hybridMultilevel"/>
    <w:tmpl w:val="9A96145A"/>
    <w:lvl w:ilvl="0" w:tplc="052A87D0">
      <w:numFmt w:val="bullet"/>
      <w:lvlText w:val=""/>
      <w:lvlJc w:val="left"/>
      <w:pPr>
        <w:ind w:left="107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BD98EBEC">
      <w:numFmt w:val="bullet"/>
      <w:lvlText w:val="•"/>
      <w:lvlJc w:val="left"/>
      <w:pPr>
        <w:ind w:left="1922" w:hanging="360"/>
      </w:pPr>
      <w:rPr>
        <w:rFonts w:hint="default"/>
      </w:rPr>
    </w:lvl>
    <w:lvl w:ilvl="2" w:tplc="4380EDEC">
      <w:numFmt w:val="bullet"/>
      <w:lvlText w:val="•"/>
      <w:lvlJc w:val="left"/>
      <w:pPr>
        <w:ind w:left="2765" w:hanging="360"/>
      </w:pPr>
      <w:rPr>
        <w:rFonts w:hint="default"/>
      </w:rPr>
    </w:lvl>
    <w:lvl w:ilvl="3" w:tplc="F6082D12">
      <w:numFmt w:val="bullet"/>
      <w:lvlText w:val="•"/>
      <w:lvlJc w:val="left"/>
      <w:pPr>
        <w:ind w:left="3607" w:hanging="360"/>
      </w:pPr>
      <w:rPr>
        <w:rFonts w:hint="default"/>
      </w:rPr>
    </w:lvl>
    <w:lvl w:ilvl="4" w:tplc="6F14E382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A8BA8828">
      <w:numFmt w:val="bullet"/>
      <w:lvlText w:val="•"/>
      <w:lvlJc w:val="left"/>
      <w:pPr>
        <w:ind w:left="5293" w:hanging="360"/>
      </w:pPr>
      <w:rPr>
        <w:rFonts w:hint="default"/>
      </w:rPr>
    </w:lvl>
    <w:lvl w:ilvl="6" w:tplc="D4FC861E">
      <w:numFmt w:val="bullet"/>
      <w:lvlText w:val="•"/>
      <w:lvlJc w:val="left"/>
      <w:pPr>
        <w:ind w:left="6135" w:hanging="360"/>
      </w:pPr>
      <w:rPr>
        <w:rFonts w:hint="default"/>
      </w:rPr>
    </w:lvl>
    <w:lvl w:ilvl="7" w:tplc="C7C685FE">
      <w:numFmt w:val="bullet"/>
      <w:lvlText w:val="•"/>
      <w:lvlJc w:val="left"/>
      <w:pPr>
        <w:ind w:left="6978" w:hanging="360"/>
      </w:pPr>
      <w:rPr>
        <w:rFonts w:hint="default"/>
      </w:rPr>
    </w:lvl>
    <w:lvl w:ilvl="8" w:tplc="ED86B1BC">
      <w:numFmt w:val="bullet"/>
      <w:lvlText w:val="•"/>
      <w:lvlJc w:val="left"/>
      <w:pPr>
        <w:ind w:left="7821" w:hanging="36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63"/>
  </w:num>
  <w:num w:numId="4">
    <w:abstractNumId w:val="4"/>
  </w:num>
  <w:num w:numId="5">
    <w:abstractNumId w:val="41"/>
  </w:num>
  <w:num w:numId="6">
    <w:abstractNumId w:val="7"/>
  </w:num>
  <w:num w:numId="7">
    <w:abstractNumId w:val="65"/>
  </w:num>
  <w:num w:numId="8">
    <w:abstractNumId w:val="16"/>
  </w:num>
  <w:num w:numId="9">
    <w:abstractNumId w:val="52"/>
  </w:num>
  <w:num w:numId="10">
    <w:abstractNumId w:val="9"/>
  </w:num>
  <w:num w:numId="11">
    <w:abstractNumId w:val="30"/>
  </w:num>
  <w:num w:numId="12">
    <w:abstractNumId w:val="39"/>
  </w:num>
  <w:num w:numId="13">
    <w:abstractNumId w:val="10"/>
  </w:num>
  <w:num w:numId="14">
    <w:abstractNumId w:val="31"/>
  </w:num>
  <w:num w:numId="15">
    <w:abstractNumId w:val="61"/>
  </w:num>
  <w:num w:numId="16">
    <w:abstractNumId w:val="29"/>
  </w:num>
  <w:num w:numId="17">
    <w:abstractNumId w:val="22"/>
  </w:num>
  <w:num w:numId="18">
    <w:abstractNumId w:val="5"/>
  </w:num>
  <w:num w:numId="19">
    <w:abstractNumId w:val="32"/>
  </w:num>
  <w:num w:numId="20">
    <w:abstractNumId w:val="55"/>
  </w:num>
  <w:num w:numId="21">
    <w:abstractNumId w:val="14"/>
  </w:num>
  <w:num w:numId="22">
    <w:abstractNumId w:val="58"/>
  </w:num>
  <w:num w:numId="23">
    <w:abstractNumId w:val="57"/>
  </w:num>
  <w:num w:numId="24">
    <w:abstractNumId w:val="44"/>
  </w:num>
  <w:num w:numId="25">
    <w:abstractNumId w:val="47"/>
  </w:num>
  <w:num w:numId="26">
    <w:abstractNumId w:val="48"/>
  </w:num>
  <w:num w:numId="27">
    <w:abstractNumId w:val="27"/>
  </w:num>
  <w:num w:numId="28">
    <w:abstractNumId w:val="24"/>
  </w:num>
  <w:num w:numId="29">
    <w:abstractNumId w:val="38"/>
  </w:num>
  <w:num w:numId="30">
    <w:abstractNumId w:val="20"/>
  </w:num>
  <w:num w:numId="31">
    <w:abstractNumId w:val="43"/>
  </w:num>
  <w:num w:numId="32">
    <w:abstractNumId w:val="42"/>
  </w:num>
  <w:num w:numId="33">
    <w:abstractNumId w:val="46"/>
  </w:num>
  <w:num w:numId="34">
    <w:abstractNumId w:val="36"/>
  </w:num>
  <w:num w:numId="35">
    <w:abstractNumId w:val="19"/>
  </w:num>
  <w:num w:numId="36">
    <w:abstractNumId w:val="49"/>
  </w:num>
  <w:num w:numId="37">
    <w:abstractNumId w:val="11"/>
  </w:num>
  <w:num w:numId="38">
    <w:abstractNumId w:val="28"/>
  </w:num>
  <w:num w:numId="39">
    <w:abstractNumId w:val="37"/>
  </w:num>
  <w:num w:numId="40">
    <w:abstractNumId w:val="40"/>
  </w:num>
  <w:num w:numId="41">
    <w:abstractNumId w:val="17"/>
  </w:num>
  <w:num w:numId="42">
    <w:abstractNumId w:val="59"/>
  </w:num>
  <w:num w:numId="43">
    <w:abstractNumId w:val="67"/>
  </w:num>
  <w:num w:numId="44">
    <w:abstractNumId w:val="51"/>
  </w:num>
  <w:num w:numId="45">
    <w:abstractNumId w:val="56"/>
  </w:num>
  <w:num w:numId="46">
    <w:abstractNumId w:val="62"/>
  </w:num>
  <w:num w:numId="47">
    <w:abstractNumId w:val="1"/>
  </w:num>
  <w:num w:numId="48">
    <w:abstractNumId w:val="15"/>
  </w:num>
  <w:num w:numId="49">
    <w:abstractNumId w:val="54"/>
  </w:num>
  <w:num w:numId="50">
    <w:abstractNumId w:val="68"/>
  </w:num>
  <w:num w:numId="51">
    <w:abstractNumId w:val="12"/>
  </w:num>
  <w:num w:numId="52">
    <w:abstractNumId w:val="53"/>
  </w:num>
  <w:num w:numId="53">
    <w:abstractNumId w:val="8"/>
  </w:num>
  <w:num w:numId="54">
    <w:abstractNumId w:val="3"/>
  </w:num>
  <w:num w:numId="55">
    <w:abstractNumId w:val="45"/>
  </w:num>
  <w:num w:numId="56">
    <w:abstractNumId w:val="34"/>
  </w:num>
  <w:num w:numId="57">
    <w:abstractNumId w:val="18"/>
  </w:num>
  <w:num w:numId="58">
    <w:abstractNumId w:val="23"/>
  </w:num>
  <w:num w:numId="59">
    <w:abstractNumId w:val="35"/>
  </w:num>
  <w:num w:numId="60">
    <w:abstractNumId w:val="21"/>
  </w:num>
  <w:num w:numId="61">
    <w:abstractNumId w:val="25"/>
  </w:num>
  <w:num w:numId="62">
    <w:abstractNumId w:val="26"/>
  </w:num>
  <w:num w:numId="63">
    <w:abstractNumId w:val="6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0"/>
  </w:num>
  <w:num w:numId="65">
    <w:abstractNumId w:val="66"/>
  </w:num>
  <w:num w:numId="66">
    <w:abstractNumId w:val="64"/>
  </w:num>
  <w:num w:numId="67">
    <w:abstractNumId w:val="6"/>
  </w:num>
  <w:num w:numId="68">
    <w:abstractNumId w:val="2"/>
  </w:num>
  <w:num w:numId="69">
    <w:abstractNumId w:val="33"/>
  </w:num>
  <w:numIdMacAtCleanup w:val="6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x CANTIN">
    <w15:presenceInfo w15:providerId="None" w15:userId="Alex CANT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92"/>
    <w:rsid w:val="000002C6"/>
    <w:rsid w:val="000008E0"/>
    <w:rsid w:val="00001682"/>
    <w:rsid w:val="000019EA"/>
    <w:rsid w:val="00001DA7"/>
    <w:rsid w:val="00002879"/>
    <w:rsid w:val="00004D40"/>
    <w:rsid w:val="000068C0"/>
    <w:rsid w:val="00006AF0"/>
    <w:rsid w:val="00007754"/>
    <w:rsid w:val="0001054A"/>
    <w:rsid w:val="000117BB"/>
    <w:rsid w:val="00012B3C"/>
    <w:rsid w:val="0001369F"/>
    <w:rsid w:val="00013C44"/>
    <w:rsid w:val="0001507B"/>
    <w:rsid w:val="00015ADC"/>
    <w:rsid w:val="00015AFC"/>
    <w:rsid w:val="00020925"/>
    <w:rsid w:val="00020ACC"/>
    <w:rsid w:val="00021BC0"/>
    <w:rsid w:val="00021E67"/>
    <w:rsid w:val="000221C9"/>
    <w:rsid w:val="00024952"/>
    <w:rsid w:val="00027DBC"/>
    <w:rsid w:val="00030DDD"/>
    <w:rsid w:val="00032D12"/>
    <w:rsid w:val="0003373C"/>
    <w:rsid w:val="00034EF8"/>
    <w:rsid w:val="00035637"/>
    <w:rsid w:val="000362C0"/>
    <w:rsid w:val="00036DD5"/>
    <w:rsid w:val="0003722B"/>
    <w:rsid w:val="00037A8C"/>
    <w:rsid w:val="000406AF"/>
    <w:rsid w:val="00040977"/>
    <w:rsid w:val="00042DEF"/>
    <w:rsid w:val="00043E02"/>
    <w:rsid w:val="00045814"/>
    <w:rsid w:val="00046B3B"/>
    <w:rsid w:val="00046DE0"/>
    <w:rsid w:val="000504AC"/>
    <w:rsid w:val="0005090B"/>
    <w:rsid w:val="00050C5C"/>
    <w:rsid w:val="0005138E"/>
    <w:rsid w:val="00051C1A"/>
    <w:rsid w:val="00052FF1"/>
    <w:rsid w:val="00055E45"/>
    <w:rsid w:val="000570C5"/>
    <w:rsid w:val="00060918"/>
    <w:rsid w:val="00061F2E"/>
    <w:rsid w:val="000625D1"/>
    <w:rsid w:val="00062A16"/>
    <w:rsid w:val="0006380B"/>
    <w:rsid w:val="00065E21"/>
    <w:rsid w:val="00066110"/>
    <w:rsid w:val="00070090"/>
    <w:rsid w:val="000708D7"/>
    <w:rsid w:val="000728ED"/>
    <w:rsid w:val="00075500"/>
    <w:rsid w:val="000800EB"/>
    <w:rsid w:val="00080573"/>
    <w:rsid w:val="0008113B"/>
    <w:rsid w:val="000819E9"/>
    <w:rsid w:val="00081BF4"/>
    <w:rsid w:val="000824B6"/>
    <w:rsid w:val="0008396B"/>
    <w:rsid w:val="000851A3"/>
    <w:rsid w:val="000857FE"/>
    <w:rsid w:val="00085C49"/>
    <w:rsid w:val="000862EA"/>
    <w:rsid w:val="00087176"/>
    <w:rsid w:val="00087985"/>
    <w:rsid w:val="00092821"/>
    <w:rsid w:val="00092ADA"/>
    <w:rsid w:val="000936A5"/>
    <w:rsid w:val="00093CEA"/>
    <w:rsid w:val="00094681"/>
    <w:rsid w:val="00094C25"/>
    <w:rsid w:val="000954E0"/>
    <w:rsid w:val="00096544"/>
    <w:rsid w:val="000967CB"/>
    <w:rsid w:val="00097A95"/>
    <w:rsid w:val="000A1670"/>
    <w:rsid w:val="000A20BD"/>
    <w:rsid w:val="000A2BE1"/>
    <w:rsid w:val="000A3846"/>
    <w:rsid w:val="000A46EC"/>
    <w:rsid w:val="000A4AA2"/>
    <w:rsid w:val="000A5D25"/>
    <w:rsid w:val="000A6243"/>
    <w:rsid w:val="000A6B37"/>
    <w:rsid w:val="000A7282"/>
    <w:rsid w:val="000A7698"/>
    <w:rsid w:val="000B00A1"/>
    <w:rsid w:val="000B0598"/>
    <w:rsid w:val="000B1294"/>
    <w:rsid w:val="000B1302"/>
    <w:rsid w:val="000B158C"/>
    <w:rsid w:val="000B2173"/>
    <w:rsid w:val="000B2DAA"/>
    <w:rsid w:val="000B3252"/>
    <w:rsid w:val="000B510E"/>
    <w:rsid w:val="000B74E7"/>
    <w:rsid w:val="000C013A"/>
    <w:rsid w:val="000C08B5"/>
    <w:rsid w:val="000C0C6F"/>
    <w:rsid w:val="000C1F71"/>
    <w:rsid w:val="000C528B"/>
    <w:rsid w:val="000C750E"/>
    <w:rsid w:val="000D083D"/>
    <w:rsid w:val="000D0FF7"/>
    <w:rsid w:val="000D17F0"/>
    <w:rsid w:val="000D1FCD"/>
    <w:rsid w:val="000D2C3E"/>
    <w:rsid w:val="000D2EEE"/>
    <w:rsid w:val="000D377A"/>
    <w:rsid w:val="000D3887"/>
    <w:rsid w:val="000D397E"/>
    <w:rsid w:val="000D759B"/>
    <w:rsid w:val="000E4062"/>
    <w:rsid w:val="000E53E7"/>
    <w:rsid w:val="000F0A80"/>
    <w:rsid w:val="000F191C"/>
    <w:rsid w:val="000F27FE"/>
    <w:rsid w:val="000F2F2A"/>
    <w:rsid w:val="00100413"/>
    <w:rsid w:val="00102108"/>
    <w:rsid w:val="00103B7D"/>
    <w:rsid w:val="0010417B"/>
    <w:rsid w:val="0010486E"/>
    <w:rsid w:val="00104872"/>
    <w:rsid w:val="00105048"/>
    <w:rsid w:val="001051E8"/>
    <w:rsid w:val="00107AAD"/>
    <w:rsid w:val="00107E23"/>
    <w:rsid w:val="00110C95"/>
    <w:rsid w:val="00116698"/>
    <w:rsid w:val="001172AF"/>
    <w:rsid w:val="00117826"/>
    <w:rsid w:val="0012078D"/>
    <w:rsid w:val="00120B87"/>
    <w:rsid w:val="00123C42"/>
    <w:rsid w:val="00125C4B"/>
    <w:rsid w:val="0012778F"/>
    <w:rsid w:val="00127D07"/>
    <w:rsid w:val="00132DBF"/>
    <w:rsid w:val="0013590E"/>
    <w:rsid w:val="0014083C"/>
    <w:rsid w:val="001408F7"/>
    <w:rsid w:val="00141F13"/>
    <w:rsid w:val="00142C51"/>
    <w:rsid w:val="00143868"/>
    <w:rsid w:val="001439B9"/>
    <w:rsid w:val="001441D7"/>
    <w:rsid w:val="00145130"/>
    <w:rsid w:val="0014706E"/>
    <w:rsid w:val="0014716A"/>
    <w:rsid w:val="001478C2"/>
    <w:rsid w:val="001479DB"/>
    <w:rsid w:val="00147B17"/>
    <w:rsid w:val="00147C7F"/>
    <w:rsid w:val="001505A7"/>
    <w:rsid w:val="00150610"/>
    <w:rsid w:val="00152CCB"/>
    <w:rsid w:val="00153466"/>
    <w:rsid w:val="00157A83"/>
    <w:rsid w:val="00157B4B"/>
    <w:rsid w:val="00162D42"/>
    <w:rsid w:val="001652D1"/>
    <w:rsid w:val="00170B0A"/>
    <w:rsid w:val="00172544"/>
    <w:rsid w:val="00172909"/>
    <w:rsid w:val="00175F8E"/>
    <w:rsid w:val="00177012"/>
    <w:rsid w:val="0017794B"/>
    <w:rsid w:val="00180C93"/>
    <w:rsid w:val="001814E4"/>
    <w:rsid w:val="00181FCD"/>
    <w:rsid w:val="00185166"/>
    <w:rsid w:val="001919FA"/>
    <w:rsid w:val="00191FC0"/>
    <w:rsid w:val="001921A2"/>
    <w:rsid w:val="00193117"/>
    <w:rsid w:val="00193515"/>
    <w:rsid w:val="00195192"/>
    <w:rsid w:val="001956B1"/>
    <w:rsid w:val="00195D85"/>
    <w:rsid w:val="001973BA"/>
    <w:rsid w:val="001A0F13"/>
    <w:rsid w:val="001A255B"/>
    <w:rsid w:val="001A47D9"/>
    <w:rsid w:val="001A575C"/>
    <w:rsid w:val="001A77EA"/>
    <w:rsid w:val="001A7D85"/>
    <w:rsid w:val="001B007F"/>
    <w:rsid w:val="001B06D7"/>
    <w:rsid w:val="001B0865"/>
    <w:rsid w:val="001B2E58"/>
    <w:rsid w:val="001B6276"/>
    <w:rsid w:val="001B67BE"/>
    <w:rsid w:val="001C1EEE"/>
    <w:rsid w:val="001C2172"/>
    <w:rsid w:val="001C25E9"/>
    <w:rsid w:val="001C2D02"/>
    <w:rsid w:val="001C2F3A"/>
    <w:rsid w:val="001C4A5D"/>
    <w:rsid w:val="001C5F26"/>
    <w:rsid w:val="001C6553"/>
    <w:rsid w:val="001C6A4E"/>
    <w:rsid w:val="001C753B"/>
    <w:rsid w:val="001C7801"/>
    <w:rsid w:val="001C7D23"/>
    <w:rsid w:val="001D0039"/>
    <w:rsid w:val="001D06D2"/>
    <w:rsid w:val="001D1205"/>
    <w:rsid w:val="001D1412"/>
    <w:rsid w:val="001D2F65"/>
    <w:rsid w:val="001D358F"/>
    <w:rsid w:val="001D381B"/>
    <w:rsid w:val="001D4289"/>
    <w:rsid w:val="001D46A0"/>
    <w:rsid w:val="001D646A"/>
    <w:rsid w:val="001D70F4"/>
    <w:rsid w:val="001D713B"/>
    <w:rsid w:val="001D748F"/>
    <w:rsid w:val="001D7810"/>
    <w:rsid w:val="001E0924"/>
    <w:rsid w:val="001E23D0"/>
    <w:rsid w:val="001E4C59"/>
    <w:rsid w:val="001E504E"/>
    <w:rsid w:val="001F01E5"/>
    <w:rsid w:val="001F02B6"/>
    <w:rsid w:val="001F0BCC"/>
    <w:rsid w:val="001F1884"/>
    <w:rsid w:val="001F1AAA"/>
    <w:rsid w:val="001F1E3A"/>
    <w:rsid w:val="001F20F1"/>
    <w:rsid w:val="001F390B"/>
    <w:rsid w:val="001F4CD2"/>
    <w:rsid w:val="001F5EA7"/>
    <w:rsid w:val="001F5FB3"/>
    <w:rsid w:val="001F6371"/>
    <w:rsid w:val="001F6A92"/>
    <w:rsid w:val="002002E4"/>
    <w:rsid w:val="00200C31"/>
    <w:rsid w:val="00200FE2"/>
    <w:rsid w:val="002016AE"/>
    <w:rsid w:val="00204225"/>
    <w:rsid w:val="0020611A"/>
    <w:rsid w:val="00206A1F"/>
    <w:rsid w:val="00207536"/>
    <w:rsid w:val="00207675"/>
    <w:rsid w:val="00207B70"/>
    <w:rsid w:val="002101F1"/>
    <w:rsid w:val="002107C9"/>
    <w:rsid w:val="0021151C"/>
    <w:rsid w:val="00211CAF"/>
    <w:rsid w:val="00211E36"/>
    <w:rsid w:val="0021292D"/>
    <w:rsid w:val="00212AD4"/>
    <w:rsid w:val="00214A77"/>
    <w:rsid w:val="0021661C"/>
    <w:rsid w:val="00217353"/>
    <w:rsid w:val="00222AF2"/>
    <w:rsid w:val="00222DCA"/>
    <w:rsid w:val="00224154"/>
    <w:rsid w:val="00225C3C"/>
    <w:rsid w:val="00225FA0"/>
    <w:rsid w:val="00226293"/>
    <w:rsid w:val="002267B0"/>
    <w:rsid w:val="00226D28"/>
    <w:rsid w:val="002318D8"/>
    <w:rsid w:val="002339D3"/>
    <w:rsid w:val="002342EF"/>
    <w:rsid w:val="00237A5A"/>
    <w:rsid w:val="002401ED"/>
    <w:rsid w:val="00240591"/>
    <w:rsid w:val="00240A12"/>
    <w:rsid w:val="00241CB4"/>
    <w:rsid w:val="00241DEE"/>
    <w:rsid w:val="00242B7E"/>
    <w:rsid w:val="002433D7"/>
    <w:rsid w:val="002435D4"/>
    <w:rsid w:val="002442E5"/>
    <w:rsid w:val="002444B2"/>
    <w:rsid w:val="0024632F"/>
    <w:rsid w:val="00246523"/>
    <w:rsid w:val="00246719"/>
    <w:rsid w:val="00247597"/>
    <w:rsid w:val="00247601"/>
    <w:rsid w:val="002502A4"/>
    <w:rsid w:val="002503A1"/>
    <w:rsid w:val="002510ED"/>
    <w:rsid w:val="00252286"/>
    <w:rsid w:val="002533DF"/>
    <w:rsid w:val="002544C1"/>
    <w:rsid w:val="0025765A"/>
    <w:rsid w:val="002605E8"/>
    <w:rsid w:val="00261B4D"/>
    <w:rsid w:val="00262722"/>
    <w:rsid w:val="00262CEC"/>
    <w:rsid w:val="0026354C"/>
    <w:rsid w:val="0026532D"/>
    <w:rsid w:val="002656EB"/>
    <w:rsid w:val="002675AC"/>
    <w:rsid w:val="002721E5"/>
    <w:rsid w:val="002723E1"/>
    <w:rsid w:val="0027458F"/>
    <w:rsid w:val="00277FB8"/>
    <w:rsid w:val="00280933"/>
    <w:rsid w:val="00281E3A"/>
    <w:rsid w:val="0028205F"/>
    <w:rsid w:val="00284486"/>
    <w:rsid w:val="00285AD5"/>
    <w:rsid w:val="00285F28"/>
    <w:rsid w:val="0028658C"/>
    <w:rsid w:val="00286F01"/>
    <w:rsid w:val="002900A6"/>
    <w:rsid w:val="002904B0"/>
    <w:rsid w:val="002925E3"/>
    <w:rsid w:val="0029341E"/>
    <w:rsid w:val="00293D91"/>
    <w:rsid w:val="00294E70"/>
    <w:rsid w:val="0029526B"/>
    <w:rsid w:val="002954A0"/>
    <w:rsid w:val="00297328"/>
    <w:rsid w:val="00297A0C"/>
    <w:rsid w:val="002A0007"/>
    <w:rsid w:val="002A0335"/>
    <w:rsid w:val="002A1A9F"/>
    <w:rsid w:val="002A31E6"/>
    <w:rsid w:val="002A61DD"/>
    <w:rsid w:val="002A6758"/>
    <w:rsid w:val="002A703B"/>
    <w:rsid w:val="002A7F29"/>
    <w:rsid w:val="002B0F59"/>
    <w:rsid w:val="002B1E0A"/>
    <w:rsid w:val="002B208B"/>
    <w:rsid w:val="002B255A"/>
    <w:rsid w:val="002B403B"/>
    <w:rsid w:val="002B453C"/>
    <w:rsid w:val="002B4C4A"/>
    <w:rsid w:val="002B5975"/>
    <w:rsid w:val="002B624F"/>
    <w:rsid w:val="002B7972"/>
    <w:rsid w:val="002C0F58"/>
    <w:rsid w:val="002C18B3"/>
    <w:rsid w:val="002C212A"/>
    <w:rsid w:val="002C3F63"/>
    <w:rsid w:val="002C471D"/>
    <w:rsid w:val="002C4C9D"/>
    <w:rsid w:val="002C57E2"/>
    <w:rsid w:val="002C68F7"/>
    <w:rsid w:val="002C6C18"/>
    <w:rsid w:val="002C6CE6"/>
    <w:rsid w:val="002C71D0"/>
    <w:rsid w:val="002C7465"/>
    <w:rsid w:val="002C74C6"/>
    <w:rsid w:val="002C7FE1"/>
    <w:rsid w:val="002D0629"/>
    <w:rsid w:val="002D241B"/>
    <w:rsid w:val="002D2A10"/>
    <w:rsid w:val="002D2EE0"/>
    <w:rsid w:val="002D32E3"/>
    <w:rsid w:val="002D37D8"/>
    <w:rsid w:val="002D667B"/>
    <w:rsid w:val="002E035D"/>
    <w:rsid w:val="002E3152"/>
    <w:rsid w:val="002E4C1A"/>
    <w:rsid w:val="002E71CA"/>
    <w:rsid w:val="002F1637"/>
    <w:rsid w:val="002F6D99"/>
    <w:rsid w:val="002F7C18"/>
    <w:rsid w:val="0030184B"/>
    <w:rsid w:val="00301F5F"/>
    <w:rsid w:val="00301FE6"/>
    <w:rsid w:val="00302DB5"/>
    <w:rsid w:val="003055E2"/>
    <w:rsid w:val="00305B3A"/>
    <w:rsid w:val="00306C88"/>
    <w:rsid w:val="00307E81"/>
    <w:rsid w:val="0031063B"/>
    <w:rsid w:val="00312237"/>
    <w:rsid w:val="00312CB5"/>
    <w:rsid w:val="003143B5"/>
    <w:rsid w:val="003147AD"/>
    <w:rsid w:val="00314C05"/>
    <w:rsid w:val="003157C8"/>
    <w:rsid w:val="0031590B"/>
    <w:rsid w:val="00315CB1"/>
    <w:rsid w:val="00315FF7"/>
    <w:rsid w:val="003163A7"/>
    <w:rsid w:val="00316A9C"/>
    <w:rsid w:val="0031763C"/>
    <w:rsid w:val="003178D1"/>
    <w:rsid w:val="00320CDA"/>
    <w:rsid w:val="00323526"/>
    <w:rsid w:val="00326955"/>
    <w:rsid w:val="00327F69"/>
    <w:rsid w:val="00330213"/>
    <w:rsid w:val="00331CE8"/>
    <w:rsid w:val="003328A5"/>
    <w:rsid w:val="00333BA6"/>
    <w:rsid w:val="00334265"/>
    <w:rsid w:val="00335648"/>
    <w:rsid w:val="00341E66"/>
    <w:rsid w:val="003430CB"/>
    <w:rsid w:val="0034331E"/>
    <w:rsid w:val="00344E46"/>
    <w:rsid w:val="00346338"/>
    <w:rsid w:val="003476B8"/>
    <w:rsid w:val="00350D8D"/>
    <w:rsid w:val="00351870"/>
    <w:rsid w:val="00351DA6"/>
    <w:rsid w:val="00351FAB"/>
    <w:rsid w:val="00355192"/>
    <w:rsid w:val="00355BC3"/>
    <w:rsid w:val="003564E8"/>
    <w:rsid w:val="00361D6C"/>
    <w:rsid w:val="00362333"/>
    <w:rsid w:val="003628F7"/>
    <w:rsid w:val="00364A6B"/>
    <w:rsid w:val="00365388"/>
    <w:rsid w:val="00367DFB"/>
    <w:rsid w:val="00371B30"/>
    <w:rsid w:val="003726FD"/>
    <w:rsid w:val="00376B11"/>
    <w:rsid w:val="00377D15"/>
    <w:rsid w:val="003804EA"/>
    <w:rsid w:val="0038054B"/>
    <w:rsid w:val="00381C4A"/>
    <w:rsid w:val="00382317"/>
    <w:rsid w:val="0038282B"/>
    <w:rsid w:val="00382D0B"/>
    <w:rsid w:val="00382D78"/>
    <w:rsid w:val="00385E6E"/>
    <w:rsid w:val="00387204"/>
    <w:rsid w:val="003910BA"/>
    <w:rsid w:val="003918C2"/>
    <w:rsid w:val="00391C78"/>
    <w:rsid w:val="003924AF"/>
    <w:rsid w:val="00393F8C"/>
    <w:rsid w:val="00395FA9"/>
    <w:rsid w:val="00396FE2"/>
    <w:rsid w:val="0039778C"/>
    <w:rsid w:val="003A15AB"/>
    <w:rsid w:val="003A2F9A"/>
    <w:rsid w:val="003A4BD8"/>
    <w:rsid w:val="003A5486"/>
    <w:rsid w:val="003A5782"/>
    <w:rsid w:val="003A581F"/>
    <w:rsid w:val="003A6921"/>
    <w:rsid w:val="003A7758"/>
    <w:rsid w:val="003B12DC"/>
    <w:rsid w:val="003B2CE8"/>
    <w:rsid w:val="003B3BE3"/>
    <w:rsid w:val="003B4757"/>
    <w:rsid w:val="003B4B61"/>
    <w:rsid w:val="003B5FB6"/>
    <w:rsid w:val="003B685E"/>
    <w:rsid w:val="003B75F9"/>
    <w:rsid w:val="003B769A"/>
    <w:rsid w:val="003B77C0"/>
    <w:rsid w:val="003C07A2"/>
    <w:rsid w:val="003C4088"/>
    <w:rsid w:val="003C47BB"/>
    <w:rsid w:val="003C4F32"/>
    <w:rsid w:val="003C51EA"/>
    <w:rsid w:val="003C562F"/>
    <w:rsid w:val="003C5944"/>
    <w:rsid w:val="003C5FFB"/>
    <w:rsid w:val="003C6238"/>
    <w:rsid w:val="003C67D8"/>
    <w:rsid w:val="003C70D5"/>
    <w:rsid w:val="003C73CD"/>
    <w:rsid w:val="003C757F"/>
    <w:rsid w:val="003D18D9"/>
    <w:rsid w:val="003D1D5E"/>
    <w:rsid w:val="003D36F6"/>
    <w:rsid w:val="003D37BE"/>
    <w:rsid w:val="003D39AC"/>
    <w:rsid w:val="003D48F2"/>
    <w:rsid w:val="003D4E01"/>
    <w:rsid w:val="003D5A7F"/>
    <w:rsid w:val="003D7715"/>
    <w:rsid w:val="003D79CC"/>
    <w:rsid w:val="003E1498"/>
    <w:rsid w:val="003E22FD"/>
    <w:rsid w:val="003E2667"/>
    <w:rsid w:val="003E3912"/>
    <w:rsid w:val="003E3BF4"/>
    <w:rsid w:val="003E41E0"/>
    <w:rsid w:val="003E4CB9"/>
    <w:rsid w:val="003E6309"/>
    <w:rsid w:val="003E73FC"/>
    <w:rsid w:val="003F102A"/>
    <w:rsid w:val="003F149A"/>
    <w:rsid w:val="003F3359"/>
    <w:rsid w:val="003F3DC3"/>
    <w:rsid w:val="003F4253"/>
    <w:rsid w:val="003F4903"/>
    <w:rsid w:val="003F6C52"/>
    <w:rsid w:val="003F6D30"/>
    <w:rsid w:val="003F76C2"/>
    <w:rsid w:val="0040097F"/>
    <w:rsid w:val="00401DC0"/>
    <w:rsid w:val="00403592"/>
    <w:rsid w:val="004036E3"/>
    <w:rsid w:val="00403E98"/>
    <w:rsid w:val="004067B7"/>
    <w:rsid w:val="00407754"/>
    <w:rsid w:val="004077FD"/>
    <w:rsid w:val="00411E1A"/>
    <w:rsid w:val="00412A05"/>
    <w:rsid w:val="00413785"/>
    <w:rsid w:val="00414476"/>
    <w:rsid w:val="004148CA"/>
    <w:rsid w:val="00414ABF"/>
    <w:rsid w:val="00415BEB"/>
    <w:rsid w:val="00415D97"/>
    <w:rsid w:val="004174E7"/>
    <w:rsid w:val="00420923"/>
    <w:rsid w:val="004210E0"/>
    <w:rsid w:val="004217B7"/>
    <w:rsid w:val="004220AB"/>
    <w:rsid w:val="004235B8"/>
    <w:rsid w:val="00425CED"/>
    <w:rsid w:val="00426EBA"/>
    <w:rsid w:val="00427936"/>
    <w:rsid w:val="0043034F"/>
    <w:rsid w:val="00430ADC"/>
    <w:rsid w:val="004310F9"/>
    <w:rsid w:val="00432009"/>
    <w:rsid w:val="00433EC6"/>
    <w:rsid w:val="0043431F"/>
    <w:rsid w:val="004348BB"/>
    <w:rsid w:val="00434A6F"/>
    <w:rsid w:val="004374FC"/>
    <w:rsid w:val="0043759C"/>
    <w:rsid w:val="004406EB"/>
    <w:rsid w:val="00440E4F"/>
    <w:rsid w:val="0044192B"/>
    <w:rsid w:val="00442556"/>
    <w:rsid w:val="004429F8"/>
    <w:rsid w:val="00443B3D"/>
    <w:rsid w:val="004441A5"/>
    <w:rsid w:val="00444C95"/>
    <w:rsid w:val="00446706"/>
    <w:rsid w:val="00446920"/>
    <w:rsid w:val="004474EE"/>
    <w:rsid w:val="00450BCC"/>
    <w:rsid w:val="004514A8"/>
    <w:rsid w:val="0045329B"/>
    <w:rsid w:val="00453C60"/>
    <w:rsid w:val="00454A50"/>
    <w:rsid w:val="00455309"/>
    <w:rsid w:val="004579AA"/>
    <w:rsid w:val="00460801"/>
    <w:rsid w:val="00462FDA"/>
    <w:rsid w:val="00463105"/>
    <w:rsid w:val="00463E35"/>
    <w:rsid w:val="00463FEB"/>
    <w:rsid w:val="004643FC"/>
    <w:rsid w:val="004670AF"/>
    <w:rsid w:val="0047721D"/>
    <w:rsid w:val="00477FD9"/>
    <w:rsid w:val="00480092"/>
    <w:rsid w:val="00481C93"/>
    <w:rsid w:val="00482838"/>
    <w:rsid w:val="00483B65"/>
    <w:rsid w:val="00484ED5"/>
    <w:rsid w:val="00485F98"/>
    <w:rsid w:val="0049255F"/>
    <w:rsid w:val="0049470B"/>
    <w:rsid w:val="004962F8"/>
    <w:rsid w:val="004974A6"/>
    <w:rsid w:val="00497723"/>
    <w:rsid w:val="00497817"/>
    <w:rsid w:val="00497EB5"/>
    <w:rsid w:val="004A3257"/>
    <w:rsid w:val="004A562B"/>
    <w:rsid w:val="004A5678"/>
    <w:rsid w:val="004A6200"/>
    <w:rsid w:val="004A78FA"/>
    <w:rsid w:val="004B027A"/>
    <w:rsid w:val="004B3FA7"/>
    <w:rsid w:val="004B4CE3"/>
    <w:rsid w:val="004B67B4"/>
    <w:rsid w:val="004B790A"/>
    <w:rsid w:val="004C1382"/>
    <w:rsid w:val="004C1478"/>
    <w:rsid w:val="004C30F3"/>
    <w:rsid w:val="004C3AD6"/>
    <w:rsid w:val="004C43E3"/>
    <w:rsid w:val="004C5443"/>
    <w:rsid w:val="004C5C78"/>
    <w:rsid w:val="004C635D"/>
    <w:rsid w:val="004C6437"/>
    <w:rsid w:val="004C7542"/>
    <w:rsid w:val="004D0085"/>
    <w:rsid w:val="004D014D"/>
    <w:rsid w:val="004D0441"/>
    <w:rsid w:val="004D3B70"/>
    <w:rsid w:val="004D7BAF"/>
    <w:rsid w:val="004D7F7C"/>
    <w:rsid w:val="004E0270"/>
    <w:rsid w:val="004E0A30"/>
    <w:rsid w:val="004E0F22"/>
    <w:rsid w:val="004E1F2F"/>
    <w:rsid w:val="004E23B9"/>
    <w:rsid w:val="004E2C8A"/>
    <w:rsid w:val="004E389C"/>
    <w:rsid w:val="004E42EF"/>
    <w:rsid w:val="004E48C4"/>
    <w:rsid w:val="004E4975"/>
    <w:rsid w:val="004E4A48"/>
    <w:rsid w:val="004E5200"/>
    <w:rsid w:val="004E71F1"/>
    <w:rsid w:val="004E7736"/>
    <w:rsid w:val="004E7F34"/>
    <w:rsid w:val="004F41CA"/>
    <w:rsid w:val="004F44BD"/>
    <w:rsid w:val="004F4BC7"/>
    <w:rsid w:val="004F5447"/>
    <w:rsid w:val="004F61D4"/>
    <w:rsid w:val="004F7F94"/>
    <w:rsid w:val="0050014E"/>
    <w:rsid w:val="00501AF7"/>
    <w:rsid w:val="00502D3A"/>
    <w:rsid w:val="00504A99"/>
    <w:rsid w:val="005051E4"/>
    <w:rsid w:val="005060A6"/>
    <w:rsid w:val="00506A1B"/>
    <w:rsid w:val="00507188"/>
    <w:rsid w:val="00507AB2"/>
    <w:rsid w:val="005149AE"/>
    <w:rsid w:val="00514CCB"/>
    <w:rsid w:val="005162C9"/>
    <w:rsid w:val="00520498"/>
    <w:rsid w:val="00520D9D"/>
    <w:rsid w:val="005236CD"/>
    <w:rsid w:val="0052384E"/>
    <w:rsid w:val="00524534"/>
    <w:rsid w:val="00524CD4"/>
    <w:rsid w:val="005255D7"/>
    <w:rsid w:val="0052600C"/>
    <w:rsid w:val="00526C01"/>
    <w:rsid w:val="00527E80"/>
    <w:rsid w:val="00530881"/>
    <w:rsid w:val="00531F58"/>
    <w:rsid w:val="00535A02"/>
    <w:rsid w:val="00537317"/>
    <w:rsid w:val="00540666"/>
    <w:rsid w:val="0054133F"/>
    <w:rsid w:val="00541AF1"/>
    <w:rsid w:val="005430AC"/>
    <w:rsid w:val="0054351A"/>
    <w:rsid w:val="00543B8A"/>
    <w:rsid w:val="00544DDD"/>
    <w:rsid w:val="00545013"/>
    <w:rsid w:val="005476C0"/>
    <w:rsid w:val="0055187F"/>
    <w:rsid w:val="00552FC1"/>
    <w:rsid w:val="00553239"/>
    <w:rsid w:val="005534E0"/>
    <w:rsid w:val="005538EE"/>
    <w:rsid w:val="00553C3A"/>
    <w:rsid w:val="00553E7E"/>
    <w:rsid w:val="00554049"/>
    <w:rsid w:val="0055527A"/>
    <w:rsid w:val="00555987"/>
    <w:rsid w:val="00556CF6"/>
    <w:rsid w:val="005576A8"/>
    <w:rsid w:val="00560BDB"/>
    <w:rsid w:val="00561A1C"/>
    <w:rsid w:val="0056359F"/>
    <w:rsid w:val="00563723"/>
    <w:rsid w:val="00564045"/>
    <w:rsid w:val="005651E6"/>
    <w:rsid w:val="005655C1"/>
    <w:rsid w:val="00565F6A"/>
    <w:rsid w:val="0056606A"/>
    <w:rsid w:val="005669FF"/>
    <w:rsid w:val="005722E6"/>
    <w:rsid w:val="00572691"/>
    <w:rsid w:val="00573073"/>
    <w:rsid w:val="0057629B"/>
    <w:rsid w:val="00576382"/>
    <w:rsid w:val="0057759B"/>
    <w:rsid w:val="005778B8"/>
    <w:rsid w:val="00577940"/>
    <w:rsid w:val="00577ACC"/>
    <w:rsid w:val="00577D99"/>
    <w:rsid w:val="0058003B"/>
    <w:rsid w:val="00581624"/>
    <w:rsid w:val="00581EB9"/>
    <w:rsid w:val="0058267E"/>
    <w:rsid w:val="00582910"/>
    <w:rsid w:val="00583EEA"/>
    <w:rsid w:val="005843CF"/>
    <w:rsid w:val="00587AC6"/>
    <w:rsid w:val="00591DD8"/>
    <w:rsid w:val="0059271F"/>
    <w:rsid w:val="00592B58"/>
    <w:rsid w:val="00592E67"/>
    <w:rsid w:val="0059353F"/>
    <w:rsid w:val="005940F4"/>
    <w:rsid w:val="00596A24"/>
    <w:rsid w:val="00597795"/>
    <w:rsid w:val="00597986"/>
    <w:rsid w:val="005A01DC"/>
    <w:rsid w:val="005A10C7"/>
    <w:rsid w:val="005A40CB"/>
    <w:rsid w:val="005A78A2"/>
    <w:rsid w:val="005B0D82"/>
    <w:rsid w:val="005B12B0"/>
    <w:rsid w:val="005B1754"/>
    <w:rsid w:val="005B1944"/>
    <w:rsid w:val="005B1994"/>
    <w:rsid w:val="005B39D2"/>
    <w:rsid w:val="005B54BB"/>
    <w:rsid w:val="005B585F"/>
    <w:rsid w:val="005B61B3"/>
    <w:rsid w:val="005B6747"/>
    <w:rsid w:val="005B6E95"/>
    <w:rsid w:val="005B704A"/>
    <w:rsid w:val="005B727D"/>
    <w:rsid w:val="005B7A91"/>
    <w:rsid w:val="005B7B34"/>
    <w:rsid w:val="005C0D2E"/>
    <w:rsid w:val="005C1593"/>
    <w:rsid w:val="005C1AC4"/>
    <w:rsid w:val="005C3048"/>
    <w:rsid w:val="005C3DC0"/>
    <w:rsid w:val="005C46B8"/>
    <w:rsid w:val="005C5649"/>
    <w:rsid w:val="005C684D"/>
    <w:rsid w:val="005D233F"/>
    <w:rsid w:val="005D2624"/>
    <w:rsid w:val="005D3770"/>
    <w:rsid w:val="005D43A0"/>
    <w:rsid w:val="005D471D"/>
    <w:rsid w:val="005D4D61"/>
    <w:rsid w:val="005D5D64"/>
    <w:rsid w:val="005E04DB"/>
    <w:rsid w:val="005E2FBD"/>
    <w:rsid w:val="005E441A"/>
    <w:rsid w:val="005E5208"/>
    <w:rsid w:val="005E7EE0"/>
    <w:rsid w:val="005F121F"/>
    <w:rsid w:val="005F43C8"/>
    <w:rsid w:val="005F50A5"/>
    <w:rsid w:val="005F6D2A"/>
    <w:rsid w:val="005F7705"/>
    <w:rsid w:val="00600E45"/>
    <w:rsid w:val="00600F06"/>
    <w:rsid w:val="0060211D"/>
    <w:rsid w:val="006034DE"/>
    <w:rsid w:val="006068C9"/>
    <w:rsid w:val="00606B01"/>
    <w:rsid w:val="006071E1"/>
    <w:rsid w:val="0061053E"/>
    <w:rsid w:val="0061283B"/>
    <w:rsid w:val="006128FE"/>
    <w:rsid w:val="00612938"/>
    <w:rsid w:val="00612C89"/>
    <w:rsid w:val="006136B1"/>
    <w:rsid w:val="00613F3B"/>
    <w:rsid w:val="0061468F"/>
    <w:rsid w:val="006149B0"/>
    <w:rsid w:val="00615946"/>
    <w:rsid w:val="006174D5"/>
    <w:rsid w:val="0062070F"/>
    <w:rsid w:val="00621075"/>
    <w:rsid w:val="00621EB5"/>
    <w:rsid w:val="00623D3E"/>
    <w:rsid w:val="00627240"/>
    <w:rsid w:val="00627256"/>
    <w:rsid w:val="00627704"/>
    <w:rsid w:val="00627ED6"/>
    <w:rsid w:val="0063029D"/>
    <w:rsid w:val="00630C3F"/>
    <w:rsid w:val="0063306B"/>
    <w:rsid w:val="00634485"/>
    <w:rsid w:val="00634942"/>
    <w:rsid w:val="00634C06"/>
    <w:rsid w:val="00635BA9"/>
    <w:rsid w:val="00635F0F"/>
    <w:rsid w:val="00636425"/>
    <w:rsid w:val="00641332"/>
    <w:rsid w:val="0064207F"/>
    <w:rsid w:val="00642C67"/>
    <w:rsid w:val="006459AD"/>
    <w:rsid w:val="00645E90"/>
    <w:rsid w:val="006504BE"/>
    <w:rsid w:val="00650A4C"/>
    <w:rsid w:val="00650D4A"/>
    <w:rsid w:val="00651616"/>
    <w:rsid w:val="0065377A"/>
    <w:rsid w:val="00653DFB"/>
    <w:rsid w:val="0065657B"/>
    <w:rsid w:val="0065786D"/>
    <w:rsid w:val="006578B6"/>
    <w:rsid w:val="00657AB8"/>
    <w:rsid w:val="006600CF"/>
    <w:rsid w:val="00661A7B"/>
    <w:rsid w:val="00662BFD"/>
    <w:rsid w:val="00662DBB"/>
    <w:rsid w:val="00663959"/>
    <w:rsid w:val="00663980"/>
    <w:rsid w:val="00663CF0"/>
    <w:rsid w:val="00664E4F"/>
    <w:rsid w:val="0066506D"/>
    <w:rsid w:val="006651DA"/>
    <w:rsid w:val="00666580"/>
    <w:rsid w:val="006671B8"/>
    <w:rsid w:val="006700D8"/>
    <w:rsid w:val="0067208C"/>
    <w:rsid w:val="00674CD1"/>
    <w:rsid w:val="00676E1E"/>
    <w:rsid w:val="00676F4A"/>
    <w:rsid w:val="00681F80"/>
    <w:rsid w:val="00683469"/>
    <w:rsid w:val="006844F8"/>
    <w:rsid w:val="00684586"/>
    <w:rsid w:val="00686500"/>
    <w:rsid w:val="006904F0"/>
    <w:rsid w:val="00692072"/>
    <w:rsid w:val="006930BC"/>
    <w:rsid w:val="00694C41"/>
    <w:rsid w:val="00695756"/>
    <w:rsid w:val="006965F7"/>
    <w:rsid w:val="006968E4"/>
    <w:rsid w:val="006974D3"/>
    <w:rsid w:val="006A28DA"/>
    <w:rsid w:val="006A3161"/>
    <w:rsid w:val="006A38F0"/>
    <w:rsid w:val="006A3F21"/>
    <w:rsid w:val="006A46CA"/>
    <w:rsid w:val="006A5D0C"/>
    <w:rsid w:val="006A67C5"/>
    <w:rsid w:val="006A7B9B"/>
    <w:rsid w:val="006B0BAD"/>
    <w:rsid w:val="006B16DB"/>
    <w:rsid w:val="006B178A"/>
    <w:rsid w:val="006B2624"/>
    <w:rsid w:val="006B394C"/>
    <w:rsid w:val="006B3A9B"/>
    <w:rsid w:val="006B40D2"/>
    <w:rsid w:val="006B59D1"/>
    <w:rsid w:val="006C01BA"/>
    <w:rsid w:val="006C06DE"/>
    <w:rsid w:val="006C1058"/>
    <w:rsid w:val="006C2977"/>
    <w:rsid w:val="006C2CAB"/>
    <w:rsid w:val="006C3058"/>
    <w:rsid w:val="006C325A"/>
    <w:rsid w:val="006C3D9C"/>
    <w:rsid w:val="006C46B9"/>
    <w:rsid w:val="006C490A"/>
    <w:rsid w:val="006C4C54"/>
    <w:rsid w:val="006C65D2"/>
    <w:rsid w:val="006C7851"/>
    <w:rsid w:val="006C7E58"/>
    <w:rsid w:val="006D0525"/>
    <w:rsid w:val="006D0EAC"/>
    <w:rsid w:val="006D1261"/>
    <w:rsid w:val="006D2F79"/>
    <w:rsid w:val="006D37C3"/>
    <w:rsid w:val="006D3D8C"/>
    <w:rsid w:val="006D6A8D"/>
    <w:rsid w:val="006D76A0"/>
    <w:rsid w:val="006D7C66"/>
    <w:rsid w:val="006E059B"/>
    <w:rsid w:val="006E0923"/>
    <w:rsid w:val="006E169B"/>
    <w:rsid w:val="006E1A2A"/>
    <w:rsid w:val="006E245E"/>
    <w:rsid w:val="006E5401"/>
    <w:rsid w:val="006E5820"/>
    <w:rsid w:val="006E6353"/>
    <w:rsid w:val="006E750F"/>
    <w:rsid w:val="006E7E42"/>
    <w:rsid w:val="006F1FF4"/>
    <w:rsid w:val="006F21D5"/>
    <w:rsid w:val="006F2399"/>
    <w:rsid w:val="006F26C6"/>
    <w:rsid w:val="006F2942"/>
    <w:rsid w:val="006F49E2"/>
    <w:rsid w:val="006F4D36"/>
    <w:rsid w:val="006F6679"/>
    <w:rsid w:val="006F7F0A"/>
    <w:rsid w:val="00700B73"/>
    <w:rsid w:val="007025C4"/>
    <w:rsid w:val="00703680"/>
    <w:rsid w:val="00704C8B"/>
    <w:rsid w:val="007101CE"/>
    <w:rsid w:val="00711197"/>
    <w:rsid w:val="007114A2"/>
    <w:rsid w:val="00711651"/>
    <w:rsid w:val="00711CEF"/>
    <w:rsid w:val="00712FAD"/>
    <w:rsid w:val="007130E6"/>
    <w:rsid w:val="00713178"/>
    <w:rsid w:val="00713A70"/>
    <w:rsid w:val="00713C30"/>
    <w:rsid w:val="00714458"/>
    <w:rsid w:val="007148FC"/>
    <w:rsid w:val="00714B9B"/>
    <w:rsid w:val="00716D23"/>
    <w:rsid w:val="0071706F"/>
    <w:rsid w:val="00717D79"/>
    <w:rsid w:val="00720A0F"/>
    <w:rsid w:val="00720CAA"/>
    <w:rsid w:val="007220BB"/>
    <w:rsid w:val="00723AED"/>
    <w:rsid w:val="0072506B"/>
    <w:rsid w:val="00725A57"/>
    <w:rsid w:val="0072721A"/>
    <w:rsid w:val="007302B7"/>
    <w:rsid w:val="00731039"/>
    <w:rsid w:val="0073177C"/>
    <w:rsid w:val="007326BD"/>
    <w:rsid w:val="0073724F"/>
    <w:rsid w:val="007375F6"/>
    <w:rsid w:val="00737BD6"/>
    <w:rsid w:val="007400DC"/>
    <w:rsid w:val="007407B9"/>
    <w:rsid w:val="00740A1C"/>
    <w:rsid w:val="00740E7C"/>
    <w:rsid w:val="00741DA9"/>
    <w:rsid w:val="00742084"/>
    <w:rsid w:val="00743906"/>
    <w:rsid w:val="00747B7A"/>
    <w:rsid w:val="0075345C"/>
    <w:rsid w:val="00754628"/>
    <w:rsid w:val="00755941"/>
    <w:rsid w:val="00761006"/>
    <w:rsid w:val="00761872"/>
    <w:rsid w:val="00761DFA"/>
    <w:rsid w:val="007620EC"/>
    <w:rsid w:val="00762631"/>
    <w:rsid w:val="00762784"/>
    <w:rsid w:val="00762B21"/>
    <w:rsid w:val="00763316"/>
    <w:rsid w:val="00763AB3"/>
    <w:rsid w:val="00763EF2"/>
    <w:rsid w:val="0076471A"/>
    <w:rsid w:val="00765D08"/>
    <w:rsid w:val="00765E6E"/>
    <w:rsid w:val="00767BEF"/>
    <w:rsid w:val="00770CC0"/>
    <w:rsid w:val="00770CFD"/>
    <w:rsid w:val="007713B1"/>
    <w:rsid w:val="00771AE5"/>
    <w:rsid w:val="00773D53"/>
    <w:rsid w:val="007744FE"/>
    <w:rsid w:val="007749C1"/>
    <w:rsid w:val="007764E3"/>
    <w:rsid w:val="0077791A"/>
    <w:rsid w:val="00780C89"/>
    <w:rsid w:val="0078104D"/>
    <w:rsid w:val="00781DD2"/>
    <w:rsid w:val="00781E6A"/>
    <w:rsid w:val="0078304D"/>
    <w:rsid w:val="00784C9A"/>
    <w:rsid w:val="00786E48"/>
    <w:rsid w:val="007875F2"/>
    <w:rsid w:val="00790FD2"/>
    <w:rsid w:val="007921EE"/>
    <w:rsid w:val="007925E5"/>
    <w:rsid w:val="007930D0"/>
    <w:rsid w:val="00794BFF"/>
    <w:rsid w:val="00795598"/>
    <w:rsid w:val="00796303"/>
    <w:rsid w:val="007A0741"/>
    <w:rsid w:val="007A1872"/>
    <w:rsid w:val="007A1C5B"/>
    <w:rsid w:val="007A236E"/>
    <w:rsid w:val="007A3156"/>
    <w:rsid w:val="007A4748"/>
    <w:rsid w:val="007A515C"/>
    <w:rsid w:val="007A58FB"/>
    <w:rsid w:val="007A5F16"/>
    <w:rsid w:val="007B0BE0"/>
    <w:rsid w:val="007B348E"/>
    <w:rsid w:val="007B3A26"/>
    <w:rsid w:val="007B42DA"/>
    <w:rsid w:val="007B4C10"/>
    <w:rsid w:val="007B583D"/>
    <w:rsid w:val="007B7217"/>
    <w:rsid w:val="007B72FA"/>
    <w:rsid w:val="007B7B27"/>
    <w:rsid w:val="007C3869"/>
    <w:rsid w:val="007C482F"/>
    <w:rsid w:val="007C5245"/>
    <w:rsid w:val="007C67E8"/>
    <w:rsid w:val="007D0B64"/>
    <w:rsid w:val="007D26EA"/>
    <w:rsid w:val="007D289D"/>
    <w:rsid w:val="007D2C3B"/>
    <w:rsid w:val="007D3703"/>
    <w:rsid w:val="007D4233"/>
    <w:rsid w:val="007D698D"/>
    <w:rsid w:val="007E0295"/>
    <w:rsid w:val="007E23BF"/>
    <w:rsid w:val="007E35F1"/>
    <w:rsid w:val="007E3E1F"/>
    <w:rsid w:val="007E4EE7"/>
    <w:rsid w:val="007E5033"/>
    <w:rsid w:val="007E6553"/>
    <w:rsid w:val="007E6FD6"/>
    <w:rsid w:val="007F0509"/>
    <w:rsid w:val="007F3F2B"/>
    <w:rsid w:val="007F45F0"/>
    <w:rsid w:val="007F5221"/>
    <w:rsid w:val="007F6212"/>
    <w:rsid w:val="007F6531"/>
    <w:rsid w:val="007F6ABE"/>
    <w:rsid w:val="007F727E"/>
    <w:rsid w:val="007F7E7A"/>
    <w:rsid w:val="00800195"/>
    <w:rsid w:val="008007BB"/>
    <w:rsid w:val="0080156C"/>
    <w:rsid w:val="0080277C"/>
    <w:rsid w:val="00803AAC"/>
    <w:rsid w:val="008040E0"/>
    <w:rsid w:val="0080457A"/>
    <w:rsid w:val="00805336"/>
    <w:rsid w:val="00806134"/>
    <w:rsid w:val="008114CE"/>
    <w:rsid w:val="008115FA"/>
    <w:rsid w:val="00811A85"/>
    <w:rsid w:val="00811AAB"/>
    <w:rsid w:val="00813AAD"/>
    <w:rsid w:val="00814BD2"/>
    <w:rsid w:val="00815A34"/>
    <w:rsid w:val="00815D7C"/>
    <w:rsid w:val="008169B6"/>
    <w:rsid w:val="00820561"/>
    <w:rsid w:val="00820E28"/>
    <w:rsid w:val="008214EF"/>
    <w:rsid w:val="00821503"/>
    <w:rsid w:val="0082295A"/>
    <w:rsid w:val="008234F3"/>
    <w:rsid w:val="00823C62"/>
    <w:rsid w:val="00824865"/>
    <w:rsid w:val="008256CF"/>
    <w:rsid w:val="00825C23"/>
    <w:rsid w:val="00826C11"/>
    <w:rsid w:val="00827659"/>
    <w:rsid w:val="008303E9"/>
    <w:rsid w:val="008313A9"/>
    <w:rsid w:val="008316D5"/>
    <w:rsid w:val="00831FB2"/>
    <w:rsid w:val="00834CBA"/>
    <w:rsid w:val="008350C1"/>
    <w:rsid w:val="008408D0"/>
    <w:rsid w:val="0084136E"/>
    <w:rsid w:val="00841E16"/>
    <w:rsid w:val="00843488"/>
    <w:rsid w:val="0084366C"/>
    <w:rsid w:val="00843A83"/>
    <w:rsid w:val="00843B00"/>
    <w:rsid w:val="00844282"/>
    <w:rsid w:val="00845946"/>
    <w:rsid w:val="0084623F"/>
    <w:rsid w:val="00846691"/>
    <w:rsid w:val="008473A5"/>
    <w:rsid w:val="00850CDD"/>
    <w:rsid w:val="00851210"/>
    <w:rsid w:val="00853585"/>
    <w:rsid w:val="008553B6"/>
    <w:rsid w:val="008557B3"/>
    <w:rsid w:val="00855E38"/>
    <w:rsid w:val="008563C1"/>
    <w:rsid w:val="00856BAF"/>
    <w:rsid w:val="00860E5F"/>
    <w:rsid w:val="00864E4F"/>
    <w:rsid w:val="0086675C"/>
    <w:rsid w:val="008677BE"/>
    <w:rsid w:val="00867BEC"/>
    <w:rsid w:val="008721A0"/>
    <w:rsid w:val="00873898"/>
    <w:rsid w:val="00877095"/>
    <w:rsid w:val="008771B5"/>
    <w:rsid w:val="0088059A"/>
    <w:rsid w:val="00881135"/>
    <w:rsid w:val="0088254F"/>
    <w:rsid w:val="0088258D"/>
    <w:rsid w:val="0088273F"/>
    <w:rsid w:val="00882C3D"/>
    <w:rsid w:val="00884199"/>
    <w:rsid w:val="008846CD"/>
    <w:rsid w:val="00884910"/>
    <w:rsid w:val="008857E0"/>
    <w:rsid w:val="00886217"/>
    <w:rsid w:val="00891032"/>
    <w:rsid w:val="00891989"/>
    <w:rsid w:val="00891A0B"/>
    <w:rsid w:val="008933C5"/>
    <w:rsid w:val="008943DB"/>
    <w:rsid w:val="00894D09"/>
    <w:rsid w:val="00895CCF"/>
    <w:rsid w:val="008977BA"/>
    <w:rsid w:val="008A0341"/>
    <w:rsid w:val="008A0CB4"/>
    <w:rsid w:val="008A1E4E"/>
    <w:rsid w:val="008A3AF1"/>
    <w:rsid w:val="008A6FF6"/>
    <w:rsid w:val="008B11DB"/>
    <w:rsid w:val="008B1211"/>
    <w:rsid w:val="008B180B"/>
    <w:rsid w:val="008B2E9A"/>
    <w:rsid w:val="008B43F1"/>
    <w:rsid w:val="008B4A5D"/>
    <w:rsid w:val="008B4AD4"/>
    <w:rsid w:val="008B7C1B"/>
    <w:rsid w:val="008B7D3B"/>
    <w:rsid w:val="008C000F"/>
    <w:rsid w:val="008C0949"/>
    <w:rsid w:val="008C291E"/>
    <w:rsid w:val="008C37FB"/>
    <w:rsid w:val="008C44BC"/>
    <w:rsid w:val="008C5961"/>
    <w:rsid w:val="008C6D51"/>
    <w:rsid w:val="008C6E0B"/>
    <w:rsid w:val="008C70FC"/>
    <w:rsid w:val="008C73F8"/>
    <w:rsid w:val="008D0216"/>
    <w:rsid w:val="008D1DBD"/>
    <w:rsid w:val="008D21E2"/>
    <w:rsid w:val="008D2793"/>
    <w:rsid w:val="008D3E46"/>
    <w:rsid w:val="008D681C"/>
    <w:rsid w:val="008D7D03"/>
    <w:rsid w:val="008E0518"/>
    <w:rsid w:val="008E0C78"/>
    <w:rsid w:val="008E1C83"/>
    <w:rsid w:val="008E27A2"/>
    <w:rsid w:val="008E294E"/>
    <w:rsid w:val="008E2AD5"/>
    <w:rsid w:val="008E2BC6"/>
    <w:rsid w:val="008E3078"/>
    <w:rsid w:val="008E3805"/>
    <w:rsid w:val="008E493B"/>
    <w:rsid w:val="008E5CCD"/>
    <w:rsid w:val="008F22A1"/>
    <w:rsid w:val="008F2F05"/>
    <w:rsid w:val="008F3A69"/>
    <w:rsid w:val="008F3DF7"/>
    <w:rsid w:val="00901616"/>
    <w:rsid w:val="00901965"/>
    <w:rsid w:val="00901EDC"/>
    <w:rsid w:val="0090250E"/>
    <w:rsid w:val="009031D3"/>
    <w:rsid w:val="009035D6"/>
    <w:rsid w:val="00903B86"/>
    <w:rsid w:val="00904512"/>
    <w:rsid w:val="009046ED"/>
    <w:rsid w:val="00904AEA"/>
    <w:rsid w:val="0090539C"/>
    <w:rsid w:val="0090546A"/>
    <w:rsid w:val="009104C4"/>
    <w:rsid w:val="009107A6"/>
    <w:rsid w:val="009108D5"/>
    <w:rsid w:val="00910F0D"/>
    <w:rsid w:val="00911924"/>
    <w:rsid w:val="009119F8"/>
    <w:rsid w:val="00912D37"/>
    <w:rsid w:val="0091376C"/>
    <w:rsid w:val="0091540B"/>
    <w:rsid w:val="009156E3"/>
    <w:rsid w:val="009158F4"/>
    <w:rsid w:val="009159EF"/>
    <w:rsid w:val="00915A79"/>
    <w:rsid w:val="0091630D"/>
    <w:rsid w:val="009168AA"/>
    <w:rsid w:val="009211E0"/>
    <w:rsid w:val="00921E07"/>
    <w:rsid w:val="00922D12"/>
    <w:rsid w:val="00922EA1"/>
    <w:rsid w:val="00922FC6"/>
    <w:rsid w:val="00923EDB"/>
    <w:rsid w:val="009245EC"/>
    <w:rsid w:val="00925B1A"/>
    <w:rsid w:val="0092631C"/>
    <w:rsid w:val="00927F71"/>
    <w:rsid w:val="009302A7"/>
    <w:rsid w:val="00931694"/>
    <w:rsid w:val="00932249"/>
    <w:rsid w:val="00932B32"/>
    <w:rsid w:val="00932F55"/>
    <w:rsid w:val="009346A5"/>
    <w:rsid w:val="009368E1"/>
    <w:rsid w:val="009368FA"/>
    <w:rsid w:val="009427AC"/>
    <w:rsid w:val="009435DE"/>
    <w:rsid w:val="00943805"/>
    <w:rsid w:val="0094490A"/>
    <w:rsid w:val="00945B66"/>
    <w:rsid w:val="00946FFE"/>
    <w:rsid w:val="009501D5"/>
    <w:rsid w:val="0095046D"/>
    <w:rsid w:val="009520EE"/>
    <w:rsid w:val="009522BD"/>
    <w:rsid w:val="009555F4"/>
    <w:rsid w:val="00955652"/>
    <w:rsid w:val="009557E1"/>
    <w:rsid w:val="00956A4F"/>
    <w:rsid w:val="0095761B"/>
    <w:rsid w:val="00960DAD"/>
    <w:rsid w:val="0096185A"/>
    <w:rsid w:val="00961BD3"/>
    <w:rsid w:val="00962BFC"/>
    <w:rsid w:val="009631C3"/>
    <w:rsid w:val="00964AB6"/>
    <w:rsid w:val="00964D50"/>
    <w:rsid w:val="009651F4"/>
    <w:rsid w:val="00965B2A"/>
    <w:rsid w:val="0097039C"/>
    <w:rsid w:val="00970B60"/>
    <w:rsid w:val="0097191D"/>
    <w:rsid w:val="00973BB5"/>
    <w:rsid w:val="0097510B"/>
    <w:rsid w:val="00976456"/>
    <w:rsid w:val="009768DC"/>
    <w:rsid w:val="009769AF"/>
    <w:rsid w:val="00977C11"/>
    <w:rsid w:val="00980C87"/>
    <w:rsid w:val="00982860"/>
    <w:rsid w:val="00983ABB"/>
    <w:rsid w:val="00985EF6"/>
    <w:rsid w:val="0098664E"/>
    <w:rsid w:val="00987E40"/>
    <w:rsid w:val="0099048A"/>
    <w:rsid w:val="00990A38"/>
    <w:rsid w:val="009910A6"/>
    <w:rsid w:val="00992EEE"/>
    <w:rsid w:val="0099346A"/>
    <w:rsid w:val="0099384A"/>
    <w:rsid w:val="00993B08"/>
    <w:rsid w:val="0099523F"/>
    <w:rsid w:val="009963A3"/>
    <w:rsid w:val="009967B9"/>
    <w:rsid w:val="009971CE"/>
    <w:rsid w:val="0099737B"/>
    <w:rsid w:val="009976F9"/>
    <w:rsid w:val="009A1809"/>
    <w:rsid w:val="009A30BD"/>
    <w:rsid w:val="009A3150"/>
    <w:rsid w:val="009A6E9E"/>
    <w:rsid w:val="009A7B50"/>
    <w:rsid w:val="009A7ED5"/>
    <w:rsid w:val="009B0061"/>
    <w:rsid w:val="009B1092"/>
    <w:rsid w:val="009B18BC"/>
    <w:rsid w:val="009B1FAD"/>
    <w:rsid w:val="009B224E"/>
    <w:rsid w:val="009B2600"/>
    <w:rsid w:val="009B3059"/>
    <w:rsid w:val="009B3EBC"/>
    <w:rsid w:val="009B3FBE"/>
    <w:rsid w:val="009B46BC"/>
    <w:rsid w:val="009B4923"/>
    <w:rsid w:val="009B62EF"/>
    <w:rsid w:val="009B6571"/>
    <w:rsid w:val="009B6CFC"/>
    <w:rsid w:val="009C15B1"/>
    <w:rsid w:val="009C1979"/>
    <w:rsid w:val="009C1DF1"/>
    <w:rsid w:val="009C3CDD"/>
    <w:rsid w:val="009C477C"/>
    <w:rsid w:val="009C50E2"/>
    <w:rsid w:val="009C5A87"/>
    <w:rsid w:val="009C606E"/>
    <w:rsid w:val="009C701A"/>
    <w:rsid w:val="009C77FC"/>
    <w:rsid w:val="009D0814"/>
    <w:rsid w:val="009D0D42"/>
    <w:rsid w:val="009D27FC"/>
    <w:rsid w:val="009D2C53"/>
    <w:rsid w:val="009D7A8B"/>
    <w:rsid w:val="009D7B3F"/>
    <w:rsid w:val="009E10D0"/>
    <w:rsid w:val="009E4B9B"/>
    <w:rsid w:val="009E5BD4"/>
    <w:rsid w:val="009E60BD"/>
    <w:rsid w:val="009E6110"/>
    <w:rsid w:val="009E6818"/>
    <w:rsid w:val="009E77E3"/>
    <w:rsid w:val="009F0374"/>
    <w:rsid w:val="009F03E0"/>
    <w:rsid w:val="009F0679"/>
    <w:rsid w:val="009F253A"/>
    <w:rsid w:val="009F6A32"/>
    <w:rsid w:val="009F6CC5"/>
    <w:rsid w:val="009F743A"/>
    <w:rsid w:val="00A03FF0"/>
    <w:rsid w:val="00A04F48"/>
    <w:rsid w:val="00A12378"/>
    <w:rsid w:val="00A123B5"/>
    <w:rsid w:val="00A1289C"/>
    <w:rsid w:val="00A12CBB"/>
    <w:rsid w:val="00A12ED6"/>
    <w:rsid w:val="00A131A7"/>
    <w:rsid w:val="00A133D5"/>
    <w:rsid w:val="00A14DD3"/>
    <w:rsid w:val="00A16EA8"/>
    <w:rsid w:val="00A20984"/>
    <w:rsid w:val="00A214E1"/>
    <w:rsid w:val="00A22590"/>
    <w:rsid w:val="00A225CB"/>
    <w:rsid w:val="00A22B9A"/>
    <w:rsid w:val="00A239D9"/>
    <w:rsid w:val="00A23A26"/>
    <w:rsid w:val="00A24C20"/>
    <w:rsid w:val="00A2502A"/>
    <w:rsid w:val="00A30446"/>
    <w:rsid w:val="00A30589"/>
    <w:rsid w:val="00A31ACA"/>
    <w:rsid w:val="00A31BF8"/>
    <w:rsid w:val="00A324AE"/>
    <w:rsid w:val="00A33259"/>
    <w:rsid w:val="00A346F6"/>
    <w:rsid w:val="00A350B2"/>
    <w:rsid w:val="00A35441"/>
    <w:rsid w:val="00A36473"/>
    <w:rsid w:val="00A36928"/>
    <w:rsid w:val="00A36EB3"/>
    <w:rsid w:val="00A377F8"/>
    <w:rsid w:val="00A37BA6"/>
    <w:rsid w:val="00A37F58"/>
    <w:rsid w:val="00A414B7"/>
    <w:rsid w:val="00A41964"/>
    <w:rsid w:val="00A42616"/>
    <w:rsid w:val="00A42F8B"/>
    <w:rsid w:val="00A44837"/>
    <w:rsid w:val="00A44ADA"/>
    <w:rsid w:val="00A44BA5"/>
    <w:rsid w:val="00A45574"/>
    <w:rsid w:val="00A46054"/>
    <w:rsid w:val="00A47503"/>
    <w:rsid w:val="00A47A47"/>
    <w:rsid w:val="00A52745"/>
    <w:rsid w:val="00A5678F"/>
    <w:rsid w:val="00A6190D"/>
    <w:rsid w:val="00A63DBB"/>
    <w:rsid w:val="00A65B8C"/>
    <w:rsid w:val="00A666C8"/>
    <w:rsid w:val="00A66914"/>
    <w:rsid w:val="00A67903"/>
    <w:rsid w:val="00A67E8A"/>
    <w:rsid w:val="00A718D3"/>
    <w:rsid w:val="00A724D1"/>
    <w:rsid w:val="00A7260A"/>
    <w:rsid w:val="00A73E79"/>
    <w:rsid w:val="00A76980"/>
    <w:rsid w:val="00A773E4"/>
    <w:rsid w:val="00A806DE"/>
    <w:rsid w:val="00A8149E"/>
    <w:rsid w:val="00A81F0F"/>
    <w:rsid w:val="00A81FF0"/>
    <w:rsid w:val="00A8261C"/>
    <w:rsid w:val="00A82D28"/>
    <w:rsid w:val="00A84D1C"/>
    <w:rsid w:val="00A8533D"/>
    <w:rsid w:val="00A85A20"/>
    <w:rsid w:val="00A85BE3"/>
    <w:rsid w:val="00A85D03"/>
    <w:rsid w:val="00A85F4B"/>
    <w:rsid w:val="00A86115"/>
    <w:rsid w:val="00A8686A"/>
    <w:rsid w:val="00A90C63"/>
    <w:rsid w:val="00A91EF3"/>
    <w:rsid w:val="00A92849"/>
    <w:rsid w:val="00A97806"/>
    <w:rsid w:val="00A97D86"/>
    <w:rsid w:val="00AA0935"/>
    <w:rsid w:val="00AA0FB3"/>
    <w:rsid w:val="00AA15E3"/>
    <w:rsid w:val="00AA2A60"/>
    <w:rsid w:val="00AA3030"/>
    <w:rsid w:val="00AA36C3"/>
    <w:rsid w:val="00AA4E0E"/>
    <w:rsid w:val="00AA5884"/>
    <w:rsid w:val="00AA59F8"/>
    <w:rsid w:val="00AA5AC3"/>
    <w:rsid w:val="00AA789C"/>
    <w:rsid w:val="00AB01ED"/>
    <w:rsid w:val="00AB03AB"/>
    <w:rsid w:val="00AB1DFD"/>
    <w:rsid w:val="00AB3F39"/>
    <w:rsid w:val="00AB44EB"/>
    <w:rsid w:val="00AB48F0"/>
    <w:rsid w:val="00AB493B"/>
    <w:rsid w:val="00AB4A70"/>
    <w:rsid w:val="00AB5151"/>
    <w:rsid w:val="00AC0018"/>
    <w:rsid w:val="00AC01BF"/>
    <w:rsid w:val="00AC024A"/>
    <w:rsid w:val="00AC1C28"/>
    <w:rsid w:val="00AC1E04"/>
    <w:rsid w:val="00AC2D43"/>
    <w:rsid w:val="00AC3048"/>
    <w:rsid w:val="00AC37F1"/>
    <w:rsid w:val="00AC3E9E"/>
    <w:rsid w:val="00AC5025"/>
    <w:rsid w:val="00AC58DF"/>
    <w:rsid w:val="00AC6210"/>
    <w:rsid w:val="00AC670A"/>
    <w:rsid w:val="00AC7700"/>
    <w:rsid w:val="00AD1244"/>
    <w:rsid w:val="00AD1407"/>
    <w:rsid w:val="00AD331F"/>
    <w:rsid w:val="00AD5204"/>
    <w:rsid w:val="00AD6CC1"/>
    <w:rsid w:val="00AD6E54"/>
    <w:rsid w:val="00AE01C4"/>
    <w:rsid w:val="00AE12F1"/>
    <w:rsid w:val="00AE22AB"/>
    <w:rsid w:val="00AE266B"/>
    <w:rsid w:val="00AE5F2F"/>
    <w:rsid w:val="00AE622B"/>
    <w:rsid w:val="00AE67DB"/>
    <w:rsid w:val="00AE7E79"/>
    <w:rsid w:val="00AF0D9F"/>
    <w:rsid w:val="00AF1116"/>
    <w:rsid w:val="00AF29F0"/>
    <w:rsid w:val="00AF34B2"/>
    <w:rsid w:val="00AF37FB"/>
    <w:rsid w:val="00AF3ED1"/>
    <w:rsid w:val="00AF67CA"/>
    <w:rsid w:val="00AF7045"/>
    <w:rsid w:val="00AF7CCC"/>
    <w:rsid w:val="00B02B06"/>
    <w:rsid w:val="00B03960"/>
    <w:rsid w:val="00B03DFB"/>
    <w:rsid w:val="00B050B4"/>
    <w:rsid w:val="00B069EA"/>
    <w:rsid w:val="00B0739E"/>
    <w:rsid w:val="00B074D6"/>
    <w:rsid w:val="00B07D2A"/>
    <w:rsid w:val="00B10C68"/>
    <w:rsid w:val="00B10C91"/>
    <w:rsid w:val="00B117D4"/>
    <w:rsid w:val="00B11D3D"/>
    <w:rsid w:val="00B13FBA"/>
    <w:rsid w:val="00B146FC"/>
    <w:rsid w:val="00B14E59"/>
    <w:rsid w:val="00B154B6"/>
    <w:rsid w:val="00B17EDA"/>
    <w:rsid w:val="00B20577"/>
    <w:rsid w:val="00B20EF2"/>
    <w:rsid w:val="00B22802"/>
    <w:rsid w:val="00B241CD"/>
    <w:rsid w:val="00B24543"/>
    <w:rsid w:val="00B25630"/>
    <w:rsid w:val="00B265CF"/>
    <w:rsid w:val="00B26C1D"/>
    <w:rsid w:val="00B275C8"/>
    <w:rsid w:val="00B3268D"/>
    <w:rsid w:val="00B32CFF"/>
    <w:rsid w:val="00B37EB4"/>
    <w:rsid w:val="00B40006"/>
    <w:rsid w:val="00B410E3"/>
    <w:rsid w:val="00B4220B"/>
    <w:rsid w:val="00B42AB8"/>
    <w:rsid w:val="00B42EE4"/>
    <w:rsid w:val="00B434C1"/>
    <w:rsid w:val="00B44F19"/>
    <w:rsid w:val="00B458DF"/>
    <w:rsid w:val="00B4694B"/>
    <w:rsid w:val="00B4722F"/>
    <w:rsid w:val="00B50122"/>
    <w:rsid w:val="00B511D7"/>
    <w:rsid w:val="00B51A74"/>
    <w:rsid w:val="00B525A0"/>
    <w:rsid w:val="00B530EB"/>
    <w:rsid w:val="00B54E7A"/>
    <w:rsid w:val="00B5566F"/>
    <w:rsid w:val="00B55AB4"/>
    <w:rsid w:val="00B605E9"/>
    <w:rsid w:val="00B6082D"/>
    <w:rsid w:val="00B61074"/>
    <w:rsid w:val="00B61196"/>
    <w:rsid w:val="00B611BB"/>
    <w:rsid w:val="00B62162"/>
    <w:rsid w:val="00B62A70"/>
    <w:rsid w:val="00B63021"/>
    <w:rsid w:val="00B63648"/>
    <w:rsid w:val="00B643FA"/>
    <w:rsid w:val="00B70528"/>
    <w:rsid w:val="00B71B95"/>
    <w:rsid w:val="00B71C6B"/>
    <w:rsid w:val="00B72FBB"/>
    <w:rsid w:val="00B7502B"/>
    <w:rsid w:val="00B7509D"/>
    <w:rsid w:val="00B75339"/>
    <w:rsid w:val="00B76323"/>
    <w:rsid w:val="00B81544"/>
    <w:rsid w:val="00B82322"/>
    <w:rsid w:val="00B82446"/>
    <w:rsid w:val="00B858C6"/>
    <w:rsid w:val="00B85FBB"/>
    <w:rsid w:val="00B86499"/>
    <w:rsid w:val="00B87253"/>
    <w:rsid w:val="00B90058"/>
    <w:rsid w:val="00B901F3"/>
    <w:rsid w:val="00B90FEB"/>
    <w:rsid w:val="00B9119E"/>
    <w:rsid w:val="00B935A3"/>
    <w:rsid w:val="00B946F5"/>
    <w:rsid w:val="00B95649"/>
    <w:rsid w:val="00B95702"/>
    <w:rsid w:val="00B9579E"/>
    <w:rsid w:val="00BA13CD"/>
    <w:rsid w:val="00BA2B26"/>
    <w:rsid w:val="00BA2B61"/>
    <w:rsid w:val="00BA31C9"/>
    <w:rsid w:val="00BA3386"/>
    <w:rsid w:val="00BA3D47"/>
    <w:rsid w:val="00BA4A57"/>
    <w:rsid w:val="00BA4F6F"/>
    <w:rsid w:val="00BA5965"/>
    <w:rsid w:val="00BB0B24"/>
    <w:rsid w:val="00BB0B54"/>
    <w:rsid w:val="00BB1783"/>
    <w:rsid w:val="00BB1A3E"/>
    <w:rsid w:val="00BB2AB4"/>
    <w:rsid w:val="00BB3374"/>
    <w:rsid w:val="00BB63AB"/>
    <w:rsid w:val="00BB7385"/>
    <w:rsid w:val="00BB7422"/>
    <w:rsid w:val="00BB7AC6"/>
    <w:rsid w:val="00BC25AD"/>
    <w:rsid w:val="00BC26EF"/>
    <w:rsid w:val="00BC2F31"/>
    <w:rsid w:val="00BC3C5A"/>
    <w:rsid w:val="00BC3F54"/>
    <w:rsid w:val="00BC3FC7"/>
    <w:rsid w:val="00BC42FD"/>
    <w:rsid w:val="00BC493D"/>
    <w:rsid w:val="00BC4CA6"/>
    <w:rsid w:val="00BC4F00"/>
    <w:rsid w:val="00BC538D"/>
    <w:rsid w:val="00BC6463"/>
    <w:rsid w:val="00BC6E0D"/>
    <w:rsid w:val="00BC77FE"/>
    <w:rsid w:val="00BC7C28"/>
    <w:rsid w:val="00BD0663"/>
    <w:rsid w:val="00BD1FDB"/>
    <w:rsid w:val="00BD35D9"/>
    <w:rsid w:val="00BD5702"/>
    <w:rsid w:val="00BE124B"/>
    <w:rsid w:val="00BE1DB6"/>
    <w:rsid w:val="00BE6138"/>
    <w:rsid w:val="00BE61E9"/>
    <w:rsid w:val="00BE6A17"/>
    <w:rsid w:val="00BE6E91"/>
    <w:rsid w:val="00BE6F30"/>
    <w:rsid w:val="00BE75B0"/>
    <w:rsid w:val="00BE7E6E"/>
    <w:rsid w:val="00BF0522"/>
    <w:rsid w:val="00BF2548"/>
    <w:rsid w:val="00BF6377"/>
    <w:rsid w:val="00C00080"/>
    <w:rsid w:val="00C00213"/>
    <w:rsid w:val="00C00A58"/>
    <w:rsid w:val="00C01861"/>
    <w:rsid w:val="00C023DE"/>
    <w:rsid w:val="00C023FE"/>
    <w:rsid w:val="00C04739"/>
    <w:rsid w:val="00C04C4B"/>
    <w:rsid w:val="00C0724A"/>
    <w:rsid w:val="00C103EA"/>
    <w:rsid w:val="00C11297"/>
    <w:rsid w:val="00C1230D"/>
    <w:rsid w:val="00C135C0"/>
    <w:rsid w:val="00C13750"/>
    <w:rsid w:val="00C137AB"/>
    <w:rsid w:val="00C1582A"/>
    <w:rsid w:val="00C15BED"/>
    <w:rsid w:val="00C2056F"/>
    <w:rsid w:val="00C227F6"/>
    <w:rsid w:val="00C248EC"/>
    <w:rsid w:val="00C249FE"/>
    <w:rsid w:val="00C24EF0"/>
    <w:rsid w:val="00C257A4"/>
    <w:rsid w:val="00C26F62"/>
    <w:rsid w:val="00C27029"/>
    <w:rsid w:val="00C3136D"/>
    <w:rsid w:val="00C32AA9"/>
    <w:rsid w:val="00C34FF0"/>
    <w:rsid w:val="00C360F4"/>
    <w:rsid w:val="00C36B93"/>
    <w:rsid w:val="00C36F05"/>
    <w:rsid w:val="00C379A6"/>
    <w:rsid w:val="00C40F24"/>
    <w:rsid w:val="00C42745"/>
    <w:rsid w:val="00C43604"/>
    <w:rsid w:val="00C458B9"/>
    <w:rsid w:val="00C467C7"/>
    <w:rsid w:val="00C46F5A"/>
    <w:rsid w:val="00C47AB1"/>
    <w:rsid w:val="00C502BB"/>
    <w:rsid w:val="00C51C2F"/>
    <w:rsid w:val="00C53C2F"/>
    <w:rsid w:val="00C54396"/>
    <w:rsid w:val="00C543D0"/>
    <w:rsid w:val="00C54C0B"/>
    <w:rsid w:val="00C56229"/>
    <w:rsid w:val="00C56950"/>
    <w:rsid w:val="00C60767"/>
    <w:rsid w:val="00C61558"/>
    <w:rsid w:val="00C61744"/>
    <w:rsid w:val="00C61B35"/>
    <w:rsid w:val="00C62CAD"/>
    <w:rsid w:val="00C63E21"/>
    <w:rsid w:val="00C65838"/>
    <w:rsid w:val="00C7008B"/>
    <w:rsid w:val="00C71373"/>
    <w:rsid w:val="00C71D6B"/>
    <w:rsid w:val="00C71EAE"/>
    <w:rsid w:val="00C722DB"/>
    <w:rsid w:val="00C72967"/>
    <w:rsid w:val="00C74159"/>
    <w:rsid w:val="00C74B5A"/>
    <w:rsid w:val="00C75564"/>
    <w:rsid w:val="00C81529"/>
    <w:rsid w:val="00C83B3F"/>
    <w:rsid w:val="00C85F34"/>
    <w:rsid w:val="00C86539"/>
    <w:rsid w:val="00C8712A"/>
    <w:rsid w:val="00C87651"/>
    <w:rsid w:val="00C9071D"/>
    <w:rsid w:val="00C9217E"/>
    <w:rsid w:val="00C92E81"/>
    <w:rsid w:val="00C92ED2"/>
    <w:rsid w:val="00C92F48"/>
    <w:rsid w:val="00C9305E"/>
    <w:rsid w:val="00C946B3"/>
    <w:rsid w:val="00C9525A"/>
    <w:rsid w:val="00C95EEB"/>
    <w:rsid w:val="00C963C0"/>
    <w:rsid w:val="00C97D2C"/>
    <w:rsid w:val="00CA1CC2"/>
    <w:rsid w:val="00CA280B"/>
    <w:rsid w:val="00CA351E"/>
    <w:rsid w:val="00CA4DD6"/>
    <w:rsid w:val="00CA5A40"/>
    <w:rsid w:val="00CA67D2"/>
    <w:rsid w:val="00CA7FDE"/>
    <w:rsid w:val="00CB08A4"/>
    <w:rsid w:val="00CB0E26"/>
    <w:rsid w:val="00CB0FBF"/>
    <w:rsid w:val="00CB19B1"/>
    <w:rsid w:val="00CB299A"/>
    <w:rsid w:val="00CB3313"/>
    <w:rsid w:val="00CB37E8"/>
    <w:rsid w:val="00CB5B7A"/>
    <w:rsid w:val="00CB6CC8"/>
    <w:rsid w:val="00CB6F51"/>
    <w:rsid w:val="00CB7007"/>
    <w:rsid w:val="00CC13C9"/>
    <w:rsid w:val="00CC2067"/>
    <w:rsid w:val="00CC3584"/>
    <w:rsid w:val="00CC35A4"/>
    <w:rsid w:val="00CC4209"/>
    <w:rsid w:val="00CC45D6"/>
    <w:rsid w:val="00CC61E7"/>
    <w:rsid w:val="00CC7034"/>
    <w:rsid w:val="00CC711F"/>
    <w:rsid w:val="00CC7642"/>
    <w:rsid w:val="00CD0720"/>
    <w:rsid w:val="00CD25DB"/>
    <w:rsid w:val="00CD4CC9"/>
    <w:rsid w:val="00CD7251"/>
    <w:rsid w:val="00CE2593"/>
    <w:rsid w:val="00CE325E"/>
    <w:rsid w:val="00CE4D2E"/>
    <w:rsid w:val="00CE540E"/>
    <w:rsid w:val="00CE58D6"/>
    <w:rsid w:val="00CE75DA"/>
    <w:rsid w:val="00CE76AA"/>
    <w:rsid w:val="00CF1234"/>
    <w:rsid w:val="00CF1BD5"/>
    <w:rsid w:val="00CF2408"/>
    <w:rsid w:val="00CF3780"/>
    <w:rsid w:val="00CF4D38"/>
    <w:rsid w:val="00CF5FF8"/>
    <w:rsid w:val="00CF6727"/>
    <w:rsid w:val="00D006AD"/>
    <w:rsid w:val="00D0099C"/>
    <w:rsid w:val="00D00BCD"/>
    <w:rsid w:val="00D01EE7"/>
    <w:rsid w:val="00D038CC"/>
    <w:rsid w:val="00D05ABB"/>
    <w:rsid w:val="00D05BAE"/>
    <w:rsid w:val="00D05BD5"/>
    <w:rsid w:val="00D05E5C"/>
    <w:rsid w:val="00D07C13"/>
    <w:rsid w:val="00D07FA0"/>
    <w:rsid w:val="00D106CD"/>
    <w:rsid w:val="00D11B4A"/>
    <w:rsid w:val="00D11D10"/>
    <w:rsid w:val="00D11F1C"/>
    <w:rsid w:val="00D137D9"/>
    <w:rsid w:val="00D15B59"/>
    <w:rsid w:val="00D166C4"/>
    <w:rsid w:val="00D168F1"/>
    <w:rsid w:val="00D172D2"/>
    <w:rsid w:val="00D178C0"/>
    <w:rsid w:val="00D17CE3"/>
    <w:rsid w:val="00D17DDD"/>
    <w:rsid w:val="00D2174E"/>
    <w:rsid w:val="00D22292"/>
    <w:rsid w:val="00D22938"/>
    <w:rsid w:val="00D22C2E"/>
    <w:rsid w:val="00D2315C"/>
    <w:rsid w:val="00D232C6"/>
    <w:rsid w:val="00D23310"/>
    <w:rsid w:val="00D23D0C"/>
    <w:rsid w:val="00D2408E"/>
    <w:rsid w:val="00D2451B"/>
    <w:rsid w:val="00D247FD"/>
    <w:rsid w:val="00D25277"/>
    <w:rsid w:val="00D25B14"/>
    <w:rsid w:val="00D26674"/>
    <w:rsid w:val="00D2668E"/>
    <w:rsid w:val="00D30371"/>
    <w:rsid w:val="00D31A81"/>
    <w:rsid w:val="00D32CEA"/>
    <w:rsid w:val="00D337E9"/>
    <w:rsid w:val="00D33BD5"/>
    <w:rsid w:val="00D3474F"/>
    <w:rsid w:val="00D35814"/>
    <w:rsid w:val="00D36A0B"/>
    <w:rsid w:val="00D40169"/>
    <w:rsid w:val="00D4112E"/>
    <w:rsid w:val="00D414E9"/>
    <w:rsid w:val="00D4211B"/>
    <w:rsid w:val="00D4392D"/>
    <w:rsid w:val="00D44EDF"/>
    <w:rsid w:val="00D44F40"/>
    <w:rsid w:val="00D4563B"/>
    <w:rsid w:val="00D462C3"/>
    <w:rsid w:val="00D50433"/>
    <w:rsid w:val="00D51DAC"/>
    <w:rsid w:val="00D544D2"/>
    <w:rsid w:val="00D54B8F"/>
    <w:rsid w:val="00D54E74"/>
    <w:rsid w:val="00D57E40"/>
    <w:rsid w:val="00D60A77"/>
    <w:rsid w:val="00D62530"/>
    <w:rsid w:val="00D63CBB"/>
    <w:rsid w:val="00D64229"/>
    <w:rsid w:val="00D66272"/>
    <w:rsid w:val="00D672C2"/>
    <w:rsid w:val="00D67C62"/>
    <w:rsid w:val="00D70545"/>
    <w:rsid w:val="00D71088"/>
    <w:rsid w:val="00D73B83"/>
    <w:rsid w:val="00D74AA2"/>
    <w:rsid w:val="00D74C7D"/>
    <w:rsid w:val="00D75A03"/>
    <w:rsid w:val="00D75F78"/>
    <w:rsid w:val="00D814C3"/>
    <w:rsid w:val="00D8308F"/>
    <w:rsid w:val="00D840F7"/>
    <w:rsid w:val="00D8441B"/>
    <w:rsid w:val="00D866E3"/>
    <w:rsid w:val="00D86879"/>
    <w:rsid w:val="00D86C4A"/>
    <w:rsid w:val="00D86DF6"/>
    <w:rsid w:val="00D87F12"/>
    <w:rsid w:val="00D902B0"/>
    <w:rsid w:val="00D90E02"/>
    <w:rsid w:val="00D91C81"/>
    <w:rsid w:val="00D91DAD"/>
    <w:rsid w:val="00D94717"/>
    <w:rsid w:val="00DA2926"/>
    <w:rsid w:val="00DA4021"/>
    <w:rsid w:val="00DA55CD"/>
    <w:rsid w:val="00DA6BC3"/>
    <w:rsid w:val="00DB217C"/>
    <w:rsid w:val="00DB272E"/>
    <w:rsid w:val="00DB2C3A"/>
    <w:rsid w:val="00DB33EF"/>
    <w:rsid w:val="00DB5901"/>
    <w:rsid w:val="00DB5B8A"/>
    <w:rsid w:val="00DB789B"/>
    <w:rsid w:val="00DB7FC7"/>
    <w:rsid w:val="00DC1672"/>
    <w:rsid w:val="00DC1C08"/>
    <w:rsid w:val="00DC1C1F"/>
    <w:rsid w:val="00DC3AC1"/>
    <w:rsid w:val="00DC410B"/>
    <w:rsid w:val="00DC4D34"/>
    <w:rsid w:val="00DC5405"/>
    <w:rsid w:val="00DC680B"/>
    <w:rsid w:val="00DC71B1"/>
    <w:rsid w:val="00DD018A"/>
    <w:rsid w:val="00DD0CFA"/>
    <w:rsid w:val="00DD199F"/>
    <w:rsid w:val="00DD4A25"/>
    <w:rsid w:val="00DD53DB"/>
    <w:rsid w:val="00DD5DD3"/>
    <w:rsid w:val="00DD64D3"/>
    <w:rsid w:val="00DE06A2"/>
    <w:rsid w:val="00DE0F8D"/>
    <w:rsid w:val="00DE2763"/>
    <w:rsid w:val="00DE3037"/>
    <w:rsid w:val="00DE714E"/>
    <w:rsid w:val="00DE7E51"/>
    <w:rsid w:val="00DF1C56"/>
    <w:rsid w:val="00DF2504"/>
    <w:rsid w:val="00E01F13"/>
    <w:rsid w:val="00E0226F"/>
    <w:rsid w:val="00E02732"/>
    <w:rsid w:val="00E02D64"/>
    <w:rsid w:val="00E053D8"/>
    <w:rsid w:val="00E05501"/>
    <w:rsid w:val="00E06391"/>
    <w:rsid w:val="00E06940"/>
    <w:rsid w:val="00E0724E"/>
    <w:rsid w:val="00E077EC"/>
    <w:rsid w:val="00E07E95"/>
    <w:rsid w:val="00E106EE"/>
    <w:rsid w:val="00E11CBD"/>
    <w:rsid w:val="00E13776"/>
    <w:rsid w:val="00E13D7D"/>
    <w:rsid w:val="00E14BF9"/>
    <w:rsid w:val="00E1588D"/>
    <w:rsid w:val="00E17FE1"/>
    <w:rsid w:val="00E227D9"/>
    <w:rsid w:val="00E236D3"/>
    <w:rsid w:val="00E2383D"/>
    <w:rsid w:val="00E261CE"/>
    <w:rsid w:val="00E3133C"/>
    <w:rsid w:val="00E33735"/>
    <w:rsid w:val="00E33D15"/>
    <w:rsid w:val="00E343F5"/>
    <w:rsid w:val="00E35B7B"/>
    <w:rsid w:val="00E3629B"/>
    <w:rsid w:val="00E36ADC"/>
    <w:rsid w:val="00E36B73"/>
    <w:rsid w:val="00E3751C"/>
    <w:rsid w:val="00E4059F"/>
    <w:rsid w:val="00E4148F"/>
    <w:rsid w:val="00E41540"/>
    <w:rsid w:val="00E429E2"/>
    <w:rsid w:val="00E42C61"/>
    <w:rsid w:val="00E43627"/>
    <w:rsid w:val="00E44C57"/>
    <w:rsid w:val="00E457FC"/>
    <w:rsid w:val="00E469BF"/>
    <w:rsid w:val="00E47275"/>
    <w:rsid w:val="00E51771"/>
    <w:rsid w:val="00E5258C"/>
    <w:rsid w:val="00E535E3"/>
    <w:rsid w:val="00E5390B"/>
    <w:rsid w:val="00E53DB2"/>
    <w:rsid w:val="00E55431"/>
    <w:rsid w:val="00E55485"/>
    <w:rsid w:val="00E55526"/>
    <w:rsid w:val="00E55D9B"/>
    <w:rsid w:val="00E56B6E"/>
    <w:rsid w:val="00E57A51"/>
    <w:rsid w:val="00E57D4F"/>
    <w:rsid w:val="00E60CE4"/>
    <w:rsid w:val="00E61AB1"/>
    <w:rsid w:val="00E62D1B"/>
    <w:rsid w:val="00E63771"/>
    <w:rsid w:val="00E63B80"/>
    <w:rsid w:val="00E6601B"/>
    <w:rsid w:val="00E66347"/>
    <w:rsid w:val="00E66D64"/>
    <w:rsid w:val="00E67A6A"/>
    <w:rsid w:val="00E70122"/>
    <w:rsid w:val="00E714A1"/>
    <w:rsid w:val="00E71E21"/>
    <w:rsid w:val="00E74BA1"/>
    <w:rsid w:val="00E761C0"/>
    <w:rsid w:val="00E773D7"/>
    <w:rsid w:val="00E77BA1"/>
    <w:rsid w:val="00E80EF8"/>
    <w:rsid w:val="00E82335"/>
    <w:rsid w:val="00E83CF7"/>
    <w:rsid w:val="00E8440B"/>
    <w:rsid w:val="00E857CF"/>
    <w:rsid w:val="00E86DDB"/>
    <w:rsid w:val="00E87922"/>
    <w:rsid w:val="00E902E7"/>
    <w:rsid w:val="00E92E4C"/>
    <w:rsid w:val="00E93252"/>
    <w:rsid w:val="00E93EA3"/>
    <w:rsid w:val="00E94BE3"/>
    <w:rsid w:val="00E94DD6"/>
    <w:rsid w:val="00E951CA"/>
    <w:rsid w:val="00E95591"/>
    <w:rsid w:val="00E9600F"/>
    <w:rsid w:val="00E9711A"/>
    <w:rsid w:val="00E97A52"/>
    <w:rsid w:val="00EA13A3"/>
    <w:rsid w:val="00EA3963"/>
    <w:rsid w:val="00EA3DBD"/>
    <w:rsid w:val="00EA54AD"/>
    <w:rsid w:val="00EA669B"/>
    <w:rsid w:val="00EA6C65"/>
    <w:rsid w:val="00EA7B6B"/>
    <w:rsid w:val="00EB1765"/>
    <w:rsid w:val="00EB4035"/>
    <w:rsid w:val="00EB4D24"/>
    <w:rsid w:val="00EB58FE"/>
    <w:rsid w:val="00EB5EA7"/>
    <w:rsid w:val="00EB717C"/>
    <w:rsid w:val="00EC094F"/>
    <w:rsid w:val="00EC0EF1"/>
    <w:rsid w:val="00EC2421"/>
    <w:rsid w:val="00EC3473"/>
    <w:rsid w:val="00EC4650"/>
    <w:rsid w:val="00EC4762"/>
    <w:rsid w:val="00EC4C1E"/>
    <w:rsid w:val="00EC4C2E"/>
    <w:rsid w:val="00EC5A95"/>
    <w:rsid w:val="00EC5C40"/>
    <w:rsid w:val="00EC5C81"/>
    <w:rsid w:val="00EC5E01"/>
    <w:rsid w:val="00EC64FA"/>
    <w:rsid w:val="00EC659A"/>
    <w:rsid w:val="00EC7CF2"/>
    <w:rsid w:val="00ED0CD4"/>
    <w:rsid w:val="00ED1720"/>
    <w:rsid w:val="00ED198F"/>
    <w:rsid w:val="00ED2A1D"/>
    <w:rsid w:val="00ED2BA1"/>
    <w:rsid w:val="00ED3616"/>
    <w:rsid w:val="00ED3D10"/>
    <w:rsid w:val="00ED51CE"/>
    <w:rsid w:val="00ED6ABB"/>
    <w:rsid w:val="00ED7DEB"/>
    <w:rsid w:val="00EE00E1"/>
    <w:rsid w:val="00EE0E90"/>
    <w:rsid w:val="00EE0EAB"/>
    <w:rsid w:val="00EE1094"/>
    <w:rsid w:val="00EE216E"/>
    <w:rsid w:val="00EE2DA1"/>
    <w:rsid w:val="00EE2F39"/>
    <w:rsid w:val="00EE48FB"/>
    <w:rsid w:val="00EE4EA9"/>
    <w:rsid w:val="00EE5B4F"/>
    <w:rsid w:val="00EE6C3C"/>
    <w:rsid w:val="00EF15A6"/>
    <w:rsid w:val="00EF1B1E"/>
    <w:rsid w:val="00EF21FA"/>
    <w:rsid w:val="00EF251D"/>
    <w:rsid w:val="00EF298D"/>
    <w:rsid w:val="00EF318F"/>
    <w:rsid w:val="00EF34C8"/>
    <w:rsid w:val="00EF4668"/>
    <w:rsid w:val="00EF46E3"/>
    <w:rsid w:val="00EF562D"/>
    <w:rsid w:val="00EF68F2"/>
    <w:rsid w:val="00F00E7A"/>
    <w:rsid w:val="00F0333D"/>
    <w:rsid w:val="00F03385"/>
    <w:rsid w:val="00F04EDA"/>
    <w:rsid w:val="00F06281"/>
    <w:rsid w:val="00F0650A"/>
    <w:rsid w:val="00F1143B"/>
    <w:rsid w:val="00F12CF2"/>
    <w:rsid w:val="00F1325D"/>
    <w:rsid w:val="00F14293"/>
    <w:rsid w:val="00F14A15"/>
    <w:rsid w:val="00F2051D"/>
    <w:rsid w:val="00F215EF"/>
    <w:rsid w:val="00F23AD6"/>
    <w:rsid w:val="00F241A3"/>
    <w:rsid w:val="00F24E6F"/>
    <w:rsid w:val="00F26354"/>
    <w:rsid w:val="00F27A93"/>
    <w:rsid w:val="00F314AA"/>
    <w:rsid w:val="00F31741"/>
    <w:rsid w:val="00F33AFF"/>
    <w:rsid w:val="00F346DC"/>
    <w:rsid w:val="00F34B61"/>
    <w:rsid w:val="00F34C41"/>
    <w:rsid w:val="00F360CD"/>
    <w:rsid w:val="00F364CD"/>
    <w:rsid w:val="00F36EEF"/>
    <w:rsid w:val="00F406B6"/>
    <w:rsid w:val="00F40EDD"/>
    <w:rsid w:val="00F41AF0"/>
    <w:rsid w:val="00F44B50"/>
    <w:rsid w:val="00F459DD"/>
    <w:rsid w:val="00F460C3"/>
    <w:rsid w:val="00F46392"/>
    <w:rsid w:val="00F505F2"/>
    <w:rsid w:val="00F51602"/>
    <w:rsid w:val="00F51614"/>
    <w:rsid w:val="00F52FB2"/>
    <w:rsid w:val="00F53E93"/>
    <w:rsid w:val="00F53F7B"/>
    <w:rsid w:val="00F54E7A"/>
    <w:rsid w:val="00F5668B"/>
    <w:rsid w:val="00F56BF1"/>
    <w:rsid w:val="00F56BFF"/>
    <w:rsid w:val="00F6069F"/>
    <w:rsid w:val="00F61572"/>
    <w:rsid w:val="00F617EB"/>
    <w:rsid w:val="00F61861"/>
    <w:rsid w:val="00F66E30"/>
    <w:rsid w:val="00F678EB"/>
    <w:rsid w:val="00F67F62"/>
    <w:rsid w:val="00F70447"/>
    <w:rsid w:val="00F70EEC"/>
    <w:rsid w:val="00F733E5"/>
    <w:rsid w:val="00F73A40"/>
    <w:rsid w:val="00F73BE6"/>
    <w:rsid w:val="00F80BF9"/>
    <w:rsid w:val="00F81B5E"/>
    <w:rsid w:val="00F84AF2"/>
    <w:rsid w:val="00F85739"/>
    <w:rsid w:val="00F85B2B"/>
    <w:rsid w:val="00F878DA"/>
    <w:rsid w:val="00F91C58"/>
    <w:rsid w:val="00F91F0E"/>
    <w:rsid w:val="00F9474C"/>
    <w:rsid w:val="00F94A72"/>
    <w:rsid w:val="00F95A98"/>
    <w:rsid w:val="00F95D7C"/>
    <w:rsid w:val="00F9610F"/>
    <w:rsid w:val="00F96777"/>
    <w:rsid w:val="00F9686A"/>
    <w:rsid w:val="00F97311"/>
    <w:rsid w:val="00F978F9"/>
    <w:rsid w:val="00FA373F"/>
    <w:rsid w:val="00FA42D3"/>
    <w:rsid w:val="00FA4C08"/>
    <w:rsid w:val="00FA50A8"/>
    <w:rsid w:val="00FA540E"/>
    <w:rsid w:val="00FA54C4"/>
    <w:rsid w:val="00FA557F"/>
    <w:rsid w:val="00FA5B65"/>
    <w:rsid w:val="00FA5FAB"/>
    <w:rsid w:val="00FA701F"/>
    <w:rsid w:val="00FA7031"/>
    <w:rsid w:val="00FB2DE8"/>
    <w:rsid w:val="00FB37A9"/>
    <w:rsid w:val="00FB38BE"/>
    <w:rsid w:val="00FB3F9E"/>
    <w:rsid w:val="00FB3FDA"/>
    <w:rsid w:val="00FB4612"/>
    <w:rsid w:val="00FB66AA"/>
    <w:rsid w:val="00FB7CFA"/>
    <w:rsid w:val="00FB7E44"/>
    <w:rsid w:val="00FC23D6"/>
    <w:rsid w:val="00FC4485"/>
    <w:rsid w:val="00FC6B29"/>
    <w:rsid w:val="00FD0F40"/>
    <w:rsid w:val="00FD7D6E"/>
    <w:rsid w:val="00FE0559"/>
    <w:rsid w:val="00FE1697"/>
    <w:rsid w:val="00FE5B97"/>
    <w:rsid w:val="00FE700E"/>
    <w:rsid w:val="00FE7946"/>
    <w:rsid w:val="00FF3999"/>
    <w:rsid w:val="00FF4373"/>
    <w:rsid w:val="00FF64EC"/>
    <w:rsid w:val="00FF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1E2F98"/>
  <w15:docId w15:val="{775384AB-04AA-4C56-A482-E4ED74CE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8F0"/>
    <w:pPr>
      <w:jc w:val="both"/>
    </w:pPr>
    <w:rPr>
      <w:rFonts w:ascii="Cambria" w:hAnsi="Cambri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2107C9"/>
    <w:pPr>
      <w:keepNext/>
      <w:numPr>
        <w:numId w:val="1"/>
      </w:numPr>
      <w:spacing w:before="240" w:after="60"/>
      <w:ind w:left="0" w:firstLine="0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A03FF0"/>
    <w:pPr>
      <w:keepNext/>
      <w:outlineLvl w:val="1"/>
    </w:pPr>
    <w:rPr>
      <w:b/>
      <w:iCs/>
    </w:rPr>
  </w:style>
  <w:style w:type="paragraph" w:styleId="Titre3">
    <w:name w:val="heading 3"/>
    <w:basedOn w:val="Normal"/>
    <w:next w:val="Normal"/>
    <w:link w:val="Titre3Car"/>
    <w:uiPriority w:val="9"/>
    <w:qFormat/>
    <w:rsid w:val="002107C9"/>
    <w:pPr>
      <w:keepNext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link w:val="Titre4Car"/>
    <w:uiPriority w:val="9"/>
    <w:qFormat/>
    <w:rsid w:val="002107C9"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uiPriority w:val="9"/>
    <w:qFormat/>
    <w:rsid w:val="002107C9"/>
    <w:pPr>
      <w:numPr>
        <w:ilvl w:val="4"/>
        <w:numId w:val="1"/>
      </w:numPr>
      <w:spacing w:before="240" w:after="60"/>
      <w:outlineLvl w:val="4"/>
    </w:pPr>
  </w:style>
  <w:style w:type="paragraph" w:styleId="Titre6">
    <w:name w:val="heading 6"/>
    <w:basedOn w:val="Normal"/>
    <w:next w:val="Normal"/>
    <w:link w:val="Titre6Car"/>
    <w:uiPriority w:val="9"/>
    <w:qFormat/>
    <w:rsid w:val="002107C9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uiPriority w:val="9"/>
    <w:qFormat/>
    <w:rsid w:val="002107C9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"/>
    <w:qFormat/>
    <w:rsid w:val="002107C9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uiPriority w:val="9"/>
    <w:qFormat/>
    <w:rsid w:val="002107C9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sid w:val="00C54C0B"/>
    <w:rPr>
      <w:rFonts w:ascii="Cambria" w:hAnsi="Cambria"/>
      <w:b/>
      <w:kern w:val="28"/>
      <w:sz w:val="28"/>
    </w:rPr>
  </w:style>
  <w:style w:type="character" w:customStyle="1" w:styleId="Titre2Car">
    <w:name w:val="Titre 2 Car"/>
    <w:link w:val="Titre2"/>
    <w:uiPriority w:val="99"/>
    <w:locked/>
    <w:rsid w:val="00A03FF0"/>
    <w:rPr>
      <w:rFonts w:ascii="Cambria" w:hAnsi="Cambria"/>
      <w:b/>
      <w:iCs/>
      <w:sz w:val="22"/>
    </w:rPr>
  </w:style>
  <w:style w:type="character" w:customStyle="1" w:styleId="Titre3Car">
    <w:name w:val="Titre 3 Car"/>
    <w:link w:val="Titre3"/>
    <w:uiPriority w:val="9"/>
    <w:semiHidden/>
    <w:locked/>
    <w:rsid w:val="00C54C0B"/>
    <w:rPr>
      <w:rFonts w:ascii="Cambria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locked/>
    <w:rsid w:val="00C54C0B"/>
    <w:rPr>
      <w:rFonts w:ascii="Cambria" w:hAnsi="Cambria"/>
      <w:b/>
      <w:sz w:val="22"/>
    </w:rPr>
  </w:style>
  <w:style w:type="character" w:customStyle="1" w:styleId="Titre5Car">
    <w:name w:val="Titre 5 Car"/>
    <w:link w:val="Titre5"/>
    <w:uiPriority w:val="9"/>
    <w:locked/>
    <w:rsid w:val="00C54C0B"/>
    <w:rPr>
      <w:rFonts w:ascii="Cambria" w:hAnsi="Cambria"/>
      <w:sz w:val="22"/>
    </w:rPr>
  </w:style>
  <w:style w:type="character" w:customStyle="1" w:styleId="Titre6Car">
    <w:name w:val="Titre 6 Car"/>
    <w:link w:val="Titre6"/>
    <w:uiPriority w:val="9"/>
    <w:locked/>
    <w:rsid w:val="00C54C0B"/>
    <w:rPr>
      <w:rFonts w:ascii="Cambria" w:hAnsi="Cambria"/>
      <w:i/>
      <w:sz w:val="22"/>
    </w:rPr>
  </w:style>
  <w:style w:type="character" w:customStyle="1" w:styleId="Titre7Car">
    <w:name w:val="Titre 7 Car"/>
    <w:link w:val="Titre7"/>
    <w:uiPriority w:val="9"/>
    <w:locked/>
    <w:rsid w:val="00C54C0B"/>
    <w:rPr>
      <w:rFonts w:ascii="Cambria" w:hAnsi="Cambria"/>
      <w:sz w:val="22"/>
    </w:rPr>
  </w:style>
  <w:style w:type="character" w:customStyle="1" w:styleId="Titre8Car">
    <w:name w:val="Titre 8 Car"/>
    <w:link w:val="Titre8"/>
    <w:uiPriority w:val="9"/>
    <w:locked/>
    <w:rsid w:val="00C54C0B"/>
    <w:rPr>
      <w:rFonts w:ascii="Cambria" w:hAnsi="Cambria"/>
      <w:i/>
      <w:sz w:val="22"/>
    </w:rPr>
  </w:style>
  <w:style w:type="character" w:customStyle="1" w:styleId="Titre9Car">
    <w:name w:val="Titre 9 Car"/>
    <w:link w:val="Titre9"/>
    <w:uiPriority w:val="9"/>
    <w:locked/>
    <w:rsid w:val="00C54C0B"/>
    <w:rPr>
      <w:rFonts w:ascii="Cambria" w:hAnsi="Cambria"/>
      <w:b/>
      <w:i/>
      <w:sz w:val="18"/>
    </w:rPr>
  </w:style>
  <w:style w:type="paragraph" w:styleId="Textedebulles">
    <w:name w:val="Balloon Text"/>
    <w:basedOn w:val="Normal"/>
    <w:link w:val="TextedebullesCar"/>
    <w:uiPriority w:val="99"/>
    <w:rsid w:val="00382D7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382D78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2107C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C54C0B"/>
    <w:rPr>
      <w:rFonts w:ascii="Arial" w:hAnsi="Arial" w:cs="Times New Roman"/>
      <w:sz w:val="20"/>
      <w:szCs w:val="20"/>
    </w:rPr>
  </w:style>
  <w:style w:type="paragraph" w:styleId="En-tte">
    <w:name w:val="header"/>
    <w:basedOn w:val="Normal"/>
    <w:link w:val="En-tteCar"/>
    <w:rsid w:val="002107C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locked/>
    <w:rsid w:val="00C54C0B"/>
    <w:rPr>
      <w:rFonts w:ascii="Arial" w:hAnsi="Arial" w:cs="Times New Roman"/>
      <w:sz w:val="20"/>
      <w:szCs w:val="20"/>
    </w:rPr>
  </w:style>
  <w:style w:type="character" w:styleId="Numrodepage">
    <w:name w:val="page number"/>
    <w:uiPriority w:val="99"/>
    <w:rsid w:val="002107C9"/>
    <w:rPr>
      <w:rFonts w:cs="Times New Roman"/>
    </w:rPr>
  </w:style>
  <w:style w:type="paragraph" w:styleId="Retraitcorpsdetexte">
    <w:name w:val="Body Text Indent"/>
    <w:basedOn w:val="Normal"/>
    <w:link w:val="RetraitcorpsdetexteCar"/>
    <w:uiPriority w:val="99"/>
    <w:rsid w:val="002107C9"/>
    <w:pPr>
      <w:tabs>
        <w:tab w:val="left" w:pos="284"/>
      </w:tabs>
      <w:spacing w:before="120"/>
      <w:ind w:left="284" w:hanging="284"/>
    </w:pPr>
  </w:style>
  <w:style w:type="character" w:customStyle="1" w:styleId="RetraitcorpsdetexteCar">
    <w:name w:val="Retrait corps de texte Car"/>
    <w:link w:val="Retraitcorpsdetexte"/>
    <w:uiPriority w:val="99"/>
    <w:semiHidden/>
    <w:locked/>
    <w:rsid w:val="00C54C0B"/>
    <w:rPr>
      <w:rFonts w:ascii="Arial" w:hAnsi="Arial"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2107C9"/>
    <w:pPr>
      <w:widowControl w:val="0"/>
    </w:pPr>
  </w:style>
  <w:style w:type="character" w:customStyle="1" w:styleId="CorpsdetexteCar">
    <w:name w:val="Corps de texte Car"/>
    <w:link w:val="Corpsdetexte"/>
    <w:uiPriority w:val="99"/>
    <w:semiHidden/>
    <w:locked/>
    <w:rsid w:val="00C54C0B"/>
    <w:rPr>
      <w:rFonts w:ascii="Arial" w:hAnsi="Arial" w:cs="Times New Roman"/>
      <w:sz w:val="20"/>
      <w:szCs w:val="20"/>
    </w:rPr>
  </w:style>
  <w:style w:type="paragraph" w:styleId="TM1">
    <w:name w:val="toc 1"/>
    <w:basedOn w:val="Normal"/>
    <w:next w:val="Normal"/>
    <w:autoRedefine/>
    <w:uiPriority w:val="39"/>
    <w:qFormat/>
    <w:rsid w:val="00153466"/>
    <w:pPr>
      <w:tabs>
        <w:tab w:val="left" w:pos="1440"/>
        <w:tab w:val="right" w:leader="dot" w:pos="9061"/>
      </w:tabs>
      <w:spacing w:before="120"/>
      <w:jc w:val="left"/>
    </w:pPr>
    <w:rPr>
      <w:rFonts w:ascii="Arial" w:hAnsi="Arial" w:cs="Arial"/>
      <w:caps/>
      <w:noProof/>
      <w:color w:val="4F81BD" w:themeColor="accent1"/>
      <w:sz w:val="18"/>
      <w:szCs w:val="18"/>
    </w:rPr>
  </w:style>
  <w:style w:type="paragraph" w:styleId="TM2">
    <w:name w:val="toc 2"/>
    <w:basedOn w:val="Normal"/>
    <w:next w:val="Normal"/>
    <w:autoRedefine/>
    <w:uiPriority w:val="39"/>
    <w:qFormat/>
    <w:rsid w:val="002107C9"/>
    <w:pPr>
      <w:tabs>
        <w:tab w:val="right" w:leader="dot" w:pos="9061"/>
      </w:tabs>
      <w:ind w:left="240"/>
      <w:jc w:val="left"/>
    </w:pPr>
    <w:rPr>
      <w:rFonts w:cs="Arial"/>
      <w:smallCaps/>
      <w:noProof/>
      <w:szCs w:val="24"/>
    </w:rPr>
  </w:style>
  <w:style w:type="paragraph" w:styleId="TM3">
    <w:name w:val="toc 3"/>
    <w:basedOn w:val="Normal"/>
    <w:next w:val="Normal"/>
    <w:autoRedefine/>
    <w:uiPriority w:val="39"/>
    <w:qFormat/>
    <w:rsid w:val="002107C9"/>
    <w:pPr>
      <w:tabs>
        <w:tab w:val="left" w:pos="1134"/>
        <w:tab w:val="right" w:leader="dot" w:pos="9061"/>
      </w:tabs>
      <w:ind w:left="480"/>
      <w:jc w:val="left"/>
    </w:pPr>
    <w:rPr>
      <w:rFonts w:ascii="Times New Roman" w:hAnsi="Times New Roman"/>
      <w:i/>
      <w:iCs/>
      <w:noProof/>
      <w:szCs w:val="24"/>
    </w:rPr>
  </w:style>
  <w:style w:type="paragraph" w:styleId="TM4">
    <w:name w:val="toc 4"/>
    <w:basedOn w:val="Normal"/>
    <w:next w:val="Normal"/>
    <w:autoRedefine/>
    <w:uiPriority w:val="39"/>
    <w:rsid w:val="002107C9"/>
    <w:pPr>
      <w:ind w:left="720"/>
      <w:jc w:val="left"/>
    </w:pPr>
    <w:rPr>
      <w:rFonts w:ascii="Times New Roman" w:hAnsi="Times New Roman"/>
      <w:szCs w:val="21"/>
    </w:rPr>
  </w:style>
  <w:style w:type="paragraph" w:styleId="TM5">
    <w:name w:val="toc 5"/>
    <w:basedOn w:val="Normal"/>
    <w:next w:val="Normal"/>
    <w:autoRedefine/>
    <w:uiPriority w:val="39"/>
    <w:rsid w:val="002107C9"/>
    <w:pPr>
      <w:ind w:left="960"/>
      <w:jc w:val="left"/>
    </w:pPr>
    <w:rPr>
      <w:rFonts w:ascii="Times New Roman" w:hAnsi="Times New Roman"/>
      <w:szCs w:val="21"/>
    </w:rPr>
  </w:style>
  <w:style w:type="paragraph" w:styleId="TM6">
    <w:name w:val="toc 6"/>
    <w:basedOn w:val="Normal"/>
    <w:next w:val="Normal"/>
    <w:autoRedefine/>
    <w:uiPriority w:val="39"/>
    <w:rsid w:val="002107C9"/>
    <w:pPr>
      <w:ind w:left="1200"/>
      <w:jc w:val="left"/>
    </w:pPr>
    <w:rPr>
      <w:rFonts w:ascii="Times New Roman" w:hAnsi="Times New Roman"/>
      <w:szCs w:val="21"/>
    </w:rPr>
  </w:style>
  <w:style w:type="paragraph" w:styleId="TM7">
    <w:name w:val="toc 7"/>
    <w:basedOn w:val="Normal"/>
    <w:next w:val="Normal"/>
    <w:autoRedefine/>
    <w:uiPriority w:val="39"/>
    <w:rsid w:val="002107C9"/>
    <w:pPr>
      <w:ind w:left="1440"/>
      <w:jc w:val="left"/>
    </w:pPr>
    <w:rPr>
      <w:rFonts w:ascii="Times New Roman" w:hAnsi="Times New Roman"/>
      <w:szCs w:val="21"/>
    </w:rPr>
  </w:style>
  <w:style w:type="paragraph" w:styleId="TM8">
    <w:name w:val="toc 8"/>
    <w:basedOn w:val="Normal"/>
    <w:next w:val="Normal"/>
    <w:autoRedefine/>
    <w:uiPriority w:val="39"/>
    <w:rsid w:val="002107C9"/>
    <w:pPr>
      <w:ind w:left="1680"/>
      <w:jc w:val="left"/>
    </w:pPr>
    <w:rPr>
      <w:rFonts w:ascii="Times New Roman" w:hAnsi="Times New Roman"/>
      <w:szCs w:val="21"/>
    </w:rPr>
  </w:style>
  <w:style w:type="paragraph" w:styleId="TM9">
    <w:name w:val="toc 9"/>
    <w:basedOn w:val="Normal"/>
    <w:next w:val="Normal"/>
    <w:autoRedefine/>
    <w:uiPriority w:val="39"/>
    <w:rsid w:val="002107C9"/>
    <w:pPr>
      <w:ind w:left="1920"/>
      <w:jc w:val="left"/>
    </w:pPr>
    <w:rPr>
      <w:rFonts w:ascii="Times New Roman" w:hAnsi="Times New Roman"/>
      <w:szCs w:val="21"/>
    </w:rPr>
  </w:style>
  <w:style w:type="character" w:styleId="Lienhypertexte">
    <w:name w:val="Hyperlink"/>
    <w:uiPriority w:val="99"/>
    <w:rsid w:val="002107C9"/>
    <w:rPr>
      <w:rFonts w:cs="Times New Roman"/>
      <w:color w:val="0000FF"/>
      <w:u w:val="single"/>
    </w:rPr>
  </w:style>
  <w:style w:type="paragraph" w:styleId="Retraitcorpsdetexte2">
    <w:name w:val="Body Text Indent 2"/>
    <w:basedOn w:val="Normal"/>
    <w:link w:val="Retraitcorpsdetexte2Car"/>
    <w:uiPriority w:val="99"/>
    <w:rsid w:val="002107C9"/>
    <w:pPr>
      <w:tabs>
        <w:tab w:val="left" w:pos="851"/>
      </w:tabs>
      <w:ind w:left="851" w:hanging="284"/>
    </w:pPr>
  </w:style>
  <w:style w:type="character" w:customStyle="1" w:styleId="Retraitcorpsdetexte2Car">
    <w:name w:val="Retrait corps de texte 2 Car"/>
    <w:link w:val="Retraitcorpsdetexte2"/>
    <w:uiPriority w:val="99"/>
    <w:semiHidden/>
    <w:locked/>
    <w:rsid w:val="00C54C0B"/>
    <w:rPr>
      <w:rFonts w:ascii="Arial" w:hAnsi="Arial" w:cs="Times New Roman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rsid w:val="002107C9"/>
    <w:pPr>
      <w:tabs>
        <w:tab w:val="left" w:pos="1134"/>
      </w:tabs>
      <w:ind w:left="1134" w:hanging="1134"/>
    </w:pPr>
  </w:style>
  <w:style w:type="character" w:customStyle="1" w:styleId="Retraitcorpsdetexte3Car">
    <w:name w:val="Retrait corps de texte 3 Car"/>
    <w:link w:val="Retraitcorpsdetexte3"/>
    <w:uiPriority w:val="99"/>
    <w:semiHidden/>
    <w:locked/>
    <w:rsid w:val="00C54C0B"/>
    <w:rPr>
      <w:rFonts w:ascii="Arial" w:hAnsi="Arial" w:cs="Times New Roman"/>
      <w:sz w:val="16"/>
      <w:szCs w:val="16"/>
    </w:rPr>
  </w:style>
  <w:style w:type="character" w:styleId="Lienhypertextesuivivisit">
    <w:name w:val="FollowedHyperlink"/>
    <w:uiPriority w:val="99"/>
    <w:rsid w:val="002107C9"/>
    <w:rPr>
      <w:rFonts w:cs="Times New Roman"/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A239D9"/>
    <w:pPr>
      <w:ind w:left="720"/>
      <w:contextualSpacing/>
    </w:pPr>
  </w:style>
  <w:style w:type="table" w:styleId="Grilledutableau">
    <w:name w:val="Table Grid"/>
    <w:basedOn w:val="TableauNormal"/>
    <w:uiPriority w:val="39"/>
    <w:rsid w:val="00630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rsid w:val="002D37D8"/>
    <w:rPr>
      <w:rFonts w:cs="Arial"/>
      <w:sz w:val="20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2D37D8"/>
    <w:rPr>
      <w:rFonts w:ascii="Arial" w:hAnsi="Arial" w:cs="Arial"/>
      <w:sz w:val="20"/>
      <w:szCs w:val="20"/>
    </w:rPr>
  </w:style>
  <w:style w:type="character" w:styleId="Appelnotedebasdep">
    <w:name w:val="footnote reference"/>
    <w:uiPriority w:val="99"/>
    <w:semiHidden/>
    <w:rsid w:val="002D37D8"/>
    <w:rPr>
      <w:rFonts w:cs="Times New Roman"/>
      <w:vertAlign w:val="superscript"/>
    </w:rPr>
  </w:style>
  <w:style w:type="character" w:styleId="Marquedecommentaire">
    <w:name w:val="annotation reference"/>
    <w:uiPriority w:val="99"/>
    <w:rsid w:val="00740E7C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740E7C"/>
    <w:rPr>
      <w:sz w:val="20"/>
    </w:rPr>
  </w:style>
  <w:style w:type="character" w:customStyle="1" w:styleId="CommentaireCar">
    <w:name w:val="Commentaire Car"/>
    <w:link w:val="Commentaire"/>
    <w:uiPriority w:val="99"/>
    <w:locked/>
    <w:rsid w:val="005051E4"/>
    <w:rPr>
      <w:rFonts w:ascii="Arial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740E7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5051E4"/>
    <w:rPr>
      <w:rFonts w:ascii="Arial" w:hAnsi="Arial" w:cs="Times New Roman"/>
      <w:b/>
      <w:b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8149E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</w:rPr>
  </w:style>
  <w:style w:type="paragraph" w:styleId="Rvision">
    <w:name w:val="Revision"/>
    <w:hidden/>
    <w:uiPriority w:val="99"/>
    <w:semiHidden/>
    <w:rsid w:val="0060211D"/>
    <w:rPr>
      <w:rFonts w:ascii="Cambria" w:hAnsi="Cambria"/>
      <w:sz w:val="22"/>
    </w:rPr>
  </w:style>
  <w:style w:type="table" w:customStyle="1" w:styleId="TableauGrille1Clair-Accentuation11">
    <w:name w:val="Tableau Grille 1 Clair - Accentuation 11"/>
    <w:basedOn w:val="TableauNormal"/>
    <w:uiPriority w:val="46"/>
    <w:rsid w:val="00A67E8A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Emphaseintense">
    <w:name w:val="Intense Emphasis"/>
    <w:basedOn w:val="Policepardfaut"/>
    <w:uiPriority w:val="21"/>
    <w:qFormat/>
    <w:rsid w:val="00A67E8A"/>
    <w:rPr>
      <w:i/>
      <w:iCs/>
      <w:color w:val="4F81BD" w:themeColor="accent1"/>
    </w:rPr>
  </w:style>
  <w:style w:type="table" w:customStyle="1" w:styleId="TableauListe3-Accentuation11">
    <w:name w:val="Tableau Liste 3 - Accentuation 11"/>
    <w:basedOn w:val="TableauNormal"/>
    <w:uiPriority w:val="48"/>
    <w:rsid w:val="00A67E8A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Default">
    <w:name w:val="Default"/>
    <w:rsid w:val="0066658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73BB5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uiPriority w:val="39"/>
    <w:rsid w:val="00823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99"/>
    <w:qFormat/>
    <w:rsid w:val="00A44BA5"/>
    <w:rPr>
      <w:rFonts w:ascii="Arial" w:eastAsia="Calibri" w:hAnsi="Arial" w:cs="Arial"/>
      <w:sz w:val="22"/>
      <w:szCs w:val="22"/>
    </w:rPr>
  </w:style>
  <w:style w:type="paragraph" w:customStyle="1" w:styleId="05Rondblancv2italique6pts">
    <w:name w:val="05 Rond blanc v2 (italique 6 pts)"/>
    <w:basedOn w:val="Normal"/>
    <w:qFormat/>
    <w:rsid w:val="00C502BB"/>
    <w:pPr>
      <w:numPr>
        <w:numId w:val="32"/>
      </w:numPr>
      <w:tabs>
        <w:tab w:val="left" w:pos="851"/>
      </w:tabs>
      <w:spacing w:before="120" w:after="120"/>
    </w:pPr>
    <w:rPr>
      <w:rFonts w:ascii="Calibri" w:eastAsia="Calibri" w:hAnsi="Calibri" w:cs="Helvetica"/>
      <w:i/>
      <w:color w:val="000000"/>
      <w:szCs w:val="24"/>
      <w:lang w:eastAsia="fr-FR"/>
    </w:rPr>
  </w:style>
  <w:style w:type="paragraph" w:customStyle="1" w:styleId="Style8">
    <w:name w:val="Style8"/>
    <w:basedOn w:val="05Rondblancv2italique6pts"/>
    <w:link w:val="Style8Car"/>
    <w:qFormat/>
    <w:rsid w:val="00C502BB"/>
    <w:rPr>
      <w:i w:val="0"/>
    </w:rPr>
  </w:style>
  <w:style w:type="character" w:customStyle="1" w:styleId="Style8Car">
    <w:name w:val="Style8 Car"/>
    <w:link w:val="Style8"/>
    <w:rsid w:val="00C502BB"/>
    <w:rPr>
      <w:rFonts w:ascii="Calibri" w:eastAsia="Calibri" w:hAnsi="Calibri" w:cs="Helvetica"/>
      <w:color w:val="000000"/>
      <w:sz w:val="22"/>
      <w:szCs w:val="24"/>
      <w:lang w:eastAsia="fr-FR"/>
    </w:rPr>
  </w:style>
  <w:style w:type="paragraph" w:customStyle="1" w:styleId="Style4">
    <w:name w:val="Style4"/>
    <w:basedOn w:val="Normal"/>
    <w:link w:val="Style4Car"/>
    <w:qFormat/>
    <w:rsid w:val="007713B1"/>
    <w:pPr>
      <w:numPr>
        <w:numId w:val="35"/>
      </w:numPr>
      <w:autoSpaceDE w:val="0"/>
      <w:autoSpaceDN w:val="0"/>
      <w:adjustRightInd w:val="0"/>
      <w:spacing w:before="40" w:after="120"/>
    </w:pPr>
    <w:rPr>
      <w:rFonts w:ascii="Calibri" w:eastAsia="Calibri" w:hAnsi="Calibri" w:cs="Arial"/>
      <w:color w:val="000000"/>
      <w:szCs w:val="22"/>
      <w:lang w:eastAsia="fr-FR"/>
    </w:rPr>
  </w:style>
  <w:style w:type="character" w:customStyle="1" w:styleId="Style4Car">
    <w:name w:val="Style4 Car"/>
    <w:link w:val="Style4"/>
    <w:rsid w:val="00FA373F"/>
    <w:rPr>
      <w:rFonts w:ascii="Calibri" w:eastAsia="Calibri" w:hAnsi="Calibri" w:cs="Arial"/>
      <w:color w:val="000000"/>
      <w:sz w:val="22"/>
      <w:szCs w:val="22"/>
      <w:lang w:eastAsia="fr-FR"/>
    </w:rPr>
  </w:style>
  <w:style w:type="character" w:styleId="lev">
    <w:name w:val="Strong"/>
    <w:basedOn w:val="Policepardfaut"/>
    <w:uiPriority w:val="22"/>
    <w:qFormat/>
    <w:rsid w:val="00A36473"/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locked/>
    <w:rsid w:val="008B7D3B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8B7D3B"/>
    <w:rPr>
      <w:rFonts w:ascii="Cambria" w:hAnsi="Cambria"/>
      <w:sz w:val="22"/>
    </w:rPr>
  </w:style>
  <w:style w:type="paragraph" w:customStyle="1" w:styleId="05RondbleueSous-paragraphegras12pts6pts">
    <w:name w:val="05 Rond bleue (Sous-paragraphe gras 12 pts/6pts)"/>
    <w:basedOn w:val="Normal"/>
    <w:autoRedefine/>
    <w:qFormat/>
    <w:rsid w:val="005576A8"/>
    <w:pPr>
      <w:numPr>
        <w:numId w:val="39"/>
      </w:numPr>
      <w:tabs>
        <w:tab w:val="left" w:pos="284"/>
        <w:tab w:val="left" w:pos="567"/>
        <w:tab w:val="left" w:pos="851"/>
        <w:tab w:val="left" w:pos="1134"/>
      </w:tabs>
      <w:spacing w:before="240" w:after="240"/>
    </w:pPr>
    <w:rPr>
      <w:rFonts w:ascii="Calibri" w:eastAsia="Calibri" w:hAnsi="Calibri" w:cs="Helvetica"/>
      <w:szCs w:val="24"/>
      <w:lang w:eastAsia="fr-FR"/>
    </w:rPr>
  </w:style>
  <w:style w:type="paragraph" w:customStyle="1" w:styleId="Puce1Quadrim">
    <w:name w:val="Puce 1 Quadrim"/>
    <w:basedOn w:val="Normal"/>
    <w:link w:val="Puce1QuadrimCar"/>
    <w:qFormat/>
    <w:rsid w:val="005576A8"/>
    <w:pPr>
      <w:tabs>
        <w:tab w:val="left" w:pos="851"/>
      </w:tabs>
      <w:spacing w:before="120" w:after="120"/>
    </w:pPr>
    <w:rPr>
      <w:rFonts w:ascii="Calibri" w:eastAsia="Calibri" w:hAnsi="Calibri" w:cs="Helvetica"/>
      <w:color w:val="000000"/>
      <w:szCs w:val="24"/>
      <w:lang w:eastAsia="fr-FR"/>
    </w:rPr>
  </w:style>
  <w:style w:type="character" w:customStyle="1" w:styleId="Puce1QuadrimCar">
    <w:name w:val="Puce 1 Quadrim Car"/>
    <w:link w:val="Puce1Quadrim"/>
    <w:rsid w:val="005576A8"/>
    <w:rPr>
      <w:rFonts w:ascii="Calibri" w:eastAsia="Calibri" w:hAnsi="Calibri" w:cs="Helvetica"/>
      <w:color w:val="000000"/>
      <w:sz w:val="22"/>
      <w:szCs w:val="24"/>
      <w:lang w:eastAsia="fr-FR"/>
    </w:rPr>
  </w:style>
  <w:style w:type="character" w:customStyle="1" w:styleId="FontStyle57">
    <w:name w:val="Font Style57"/>
    <w:rsid w:val="00762631"/>
    <w:rPr>
      <w:rFonts w:ascii="Arial" w:hAnsi="Arial" w:cs="Arial"/>
      <w:color w:val="000000"/>
      <w:sz w:val="20"/>
      <w:szCs w:val="20"/>
    </w:rPr>
  </w:style>
  <w:style w:type="character" w:customStyle="1" w:styleId="FontStyle58">
    <w:name w:val="Font Style58"/>
    <w:rsid w:val="00762631"/>
    <w:rPr>
      <w:rFonts w:ascii="Arial" w:hAnsi="Arial" w:cs="Arial"/>
      <w:i/>
      <w:iCs/>
      <w:color w:val="000000"/>
      <w:sz w:val="20"/>
      <w:szCs w:val="20"/>
    </w:rPr>
  </w:style>
  <w:style w:type="paragraph" w:customStyle="1" w:styleId="Style13">
    <w:name w:val="Style13"/>
    <w:basedOn w:val="Normal"/>
    <w:rsid w:val="00762631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  <w:lang w:eastAsia="fr-FR"/>
    </w:rPr>
  </w:style>
  <w:style w:type="paragraph" w:customStyle="1" w:styleId="Style28">
    <w:name w:val="Style28"/>
    <w:basedOn w:val="Normal"/>
    <w:rsid w:val="00762631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  <w:lang w:eastAsia="fr-FR"/>
    </w:rPr>
  </w:style>
  <w:style w:type="character" w:customStyle="1" w:styleId="hgkelc">
    <w:name w:val="hgkelc"/>
    <w:basedOn w:val="Policepardfaut"/>
    <w:rsid w:val="00630C3F"/>
  </w:style>
  <w:style w:type="table" w:customStyle="1" w:styleId="TableNormal">
    <w:name w:val="Table Normal"/>
    <w:uiPriority w:val="2"/>
    <w:semiHidden/>
    <w:unhideWhenUsed/>
    <w:qFormat/>
    <w:rsid w:val="002C6C1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C6C18"/>
    <w:pPr>
      <w:widowControl w:val="0"/>
      <w:autoSpaceDE w:val="0"/>
      <w:autoSpaceDN w:val="0"/>
      <w:spacing w:before="121"/>
      <w:jc w:val="center"/>
    </w:pPr>
    <w:rPr>
      <w:rFonts w:ascii="Arial" w:eastAsia="Arial" w:hAnsi="Arial" w:cs="Arial"/>
      <w:szCs w:val="22"/>
      <w:lang w:val="en-US"/>
    </w:rPr>
  </w:style>
  <w:style w:type="character" w:customStyle="1" w:styleId="fontstyle01">
    <w:name w:val="fontstyle01"/>
    <w:basedOn w:val="Policepardfaut"/>
    <w:rsid w:val="00781DD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table" w:styleId="TableauGrille4-Accentuation1">
    <w:name w:val="Grid Table 4 Accent 1"/>
    <w:basedOn w:val="TableauNormal"/>
    <w:uiPriority w:val="49"/>
    <w:rsid w:val="0084623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auListe3-Accentuation1">
    <w:name w:val="List Table 3 Accent 1"/>
    <w:basedOn w:val="TableauNormal"/>
    <w:uiPriority w:val="48"/>
    <w:rsid w:val="0084623F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locked/>
    <w:rsid w:val="008473A5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BBB1D-46A7-4BEE-976E-405E8CE6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2407</TotalTime>
  <Pages>2</Pages>
  <Words>206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Bejedi Cedric</dc:creator>
  <cp:lastModifiedBy>Herbaut Laurent</cp:lastModifiedBy>
  <cp:revision>50</cp:revision>
  <cp:lastPrinted>2025-03-19T15:15:00Z</cp:lastPrinted>
  <dcterms:created xsi:type="dcterms:W3CDTF">2025-03-20T13:59:00Z</dcterms:created>
  <dcterms:modified xsi:type="dcterms:W3CDTF">2025-08-12T13:09:00Z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-1124994024</vt:i4>
  </property>
</Properties>
</file>